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D7BC6" w14:textId="1902028B" w:rsidR="00F34DFF" w:rsidRPr="00F34DFF" w:rsidRDefault="008D008F" w:rsidP="00F34DFF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PEŁNE </w:t>
      </w:r>
      <w:r w:rsidR="00F34DFF" w:rsidRPr="00F34DFF">
        <w:rPr>
          <w:rFonts w:ascii="Arial" w:hAnsi="Arial" w:cs="Arial"/>
          <w:b/>
          <w:sz w:val="22"/>
          <w:szCs w:val="22"/>
          <w:u w:val="single"/>
        </w:rPr>
        <w:t>OBWIESZCZENIE O PRZETA</w:t>
      </w:r>
      <w:r w:rsidR="004D512E">
        <w:rPr>
          <w:rFonts w:ascii="Arial" w:hAnsi="Arial" w:cs="Arial"/>
          <w:b/>
          <w:sz w:val="22"/>
          <w:szCs w:val="22"/>
          <w:u w:val="single"/>
        </w:rPr>
        <w:t>RGU PUBLICZNYM PISEMNYM NR 01/23</w:t>
      </w:r>
      <w:r w:rsidR="00F34DFF" w:rsidRPr="00F34DFF">
        <w:rPr>
          <w:rFonts w:ascii="Arial" w:hAnsi="Arial" w:cs="Arial"/>
          <w:b/>
          <w:sz w:val="22"/>
          <w:szCs w:val="22"/>
          <w:u w:val="single"/>
        </w:rPr>
        <w:t>/L/KO</w:t>
      </w:r>
    </w:p>
    <w:p w14:paraId="7B723B22" w14:textId="1D60D625" w:rsidR="00FC646A" w:rsidRPr="00F34DFF" w:rsidRDefault="00FC646A" w:rsidP="00F34DFF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DC7015">
        <w:rPr>
          <w:rFonts w:ascii="Arial" w:eastAsia="Times New Roman" w:hAnsi="Arial" w:cs="Arial"/>
          <w:b/>
          <w:bCs/>
          <w:sz w:val="22"/>
          <w:szCs w:val="22"/>
        </w:rPr>
        <w:t xml:space="preserve">NA SPRZEDAŻ </w:t>
      </w:r>
      <w:r w:rsidR="00C61B94">
        <w:rPr>
          <w:rFonts w:ascii="Arial" w:eastAsia="Times New Roman" w:hAnsi="Arial" w:cs="Arial"/>
          <w:b/>
          <w:bCs/>
          <w:sz w:val="22"/>
          <w:szCs w:val="22"/>
        </w:rPr>
        <w:t xml:space="preserve">ZESTAWÓW 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PAKIETÓW </w:t>
      </w:r>
      <w:r>
        <w:rPr>
          <w:rFonts w:ascii="Arial" w:hAnsi="Arial" w:cs="Arial"/>
          <w:b/>
          <w:sz w:val="22"/>
          <w:szCs w:val="22"/>
        </w:rPr>
        <w:t xml:space="preserve">SPRZĘTU WOJSKOWEGO </w:t>
      </w:r>
      <w:r w:rsidR="00C61B94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(ZAWIERAJĄCYCH ELEMENTY KONCESJONOWANE, NIEKONCESJONOWANE, ODPADY) </w:t>
      </w:r>
      <w:r w:rsidRPr="00DC7015">
        <w:rPr>
          <w:rFonts w:ascii="Arial" w:hAnsi="Arial" w:cs="Arial"/>
          <w:b/>
          <w:sz w:val="22"/>
          <w:szCs w:val="22"/>
        </w:rPr>
        <w:t>WYCOFA</w:t>
      </w:r>
      <w:r>
        <w:rPr>
          <w:rFonts w:ascii="Arial" w:hAnsi="Arial" w:cs="Arial"/>
          <w:b/>
          <w:sz w:val="22"/>
          <w:szCs w:val="22"/>
        </w:rPr>
        <w:t xml:space="preserve">NEGO Z </w:t>
      </w:r>
      <w:r w:rsidRPr="00DC7015">
        <w:rPr>
          <w:rFonts w:ascii="Arial" w:hAnsi="Arial" w:cs="Arial"/>
          <w:b/>
          <w:sz w:val="22"/>
          <w:szCs w:val="22"/>
        </w:rPr>
        <w:t xml:space="preserve">ZASOBÓW WOJSKOWEGO </w:t>
      </w:r>
      <w:r w:rsidRPr="00F0085F">
        <w:rPr>
          <w:rFonts w:ascii="Arial" w:hAnsi="Arial" w:cs="Arial"/>
          <w:b/>
          <w:sz w:val="22"/>
          <w:szCs w:val="22"/>
        </w:rPr>
        <w:t xml:space="preserve">INSTYTUTU TECHNICZNEGO UZBROJENIA                           </w:t>
      </w:r>
    </w:p>
    <w:p w14:paraId="6853903E" w14:textId="77777777" w:rsidR="00FC646A" w:rsidRPr="00F0085F" w:rsidRDefault="00FC646A" w:rsidP="00FC646A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68D19554" w14:textId="77777777" w:rsidR="00FC646A" w:rsidRPr="00F0085F" w:rsidRDefault="00FC646A" w:rsidP="00FC646A">
      <w:pPr>
        <w:pStyle w:val="Heading10"/>
        <w:keepNext/>
        <w:keepLines/>
        <w:shd w:val="clear" w:color="auto" w:fill="auto"/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sz w:val="12"/>
          <w:szCs w:val="24"/>
        </w:rPr>
      </w:pPr>
    </w:p>
    <w:p w14:paraId="4B5AAC8E" w14:textId="696472F7" w:rsidR="00FC646A" w:rsidRDefault="00FC646A" w:rsidP="00FC646A">
      <w:pPr>
        <w:spacing w:after="0" w:line="240" w:lineRule="auto"/>
        <w:jc w:val="center"/>
        <w:rPr>
          <w:rFonts w:ascii="Arial" w:eastAsia="Calibri" w:hAnsi="Arial" w:cs="Arial"/>
        </w:rPr>
      </w:pPr>
      <w:r w:rsidRPr="00F0085F">
        <w:rPr>
          <w:rFonts w:ascii="Arial" w:eastAsia="Calibri" w:hAnsi="Arial" w:cs="Arial"/>
        </w:rPr>
        <w:t xml:space="preserve">Otwarcie ofert nastąpi w dniu </w:t>
      </w:r>
      <w:r w:rsidR="0045699E">
        <w:rPr>
          <w:rFonts w:ascii="Arial" w:eastAsia="Calibri" w:hAnsi="Arial" w:cs="Arial"/>
        </w:rPr>
        <w:t>18.07.2023</w:t>
      </w:r>
      <w:r w:rsidR="000C2C91" w:rsidRPr="004C63CB">
        <w:rPr>
          <w:rFonts w:ascii="Arial" w:eastAsia="Calibri" w:hAnsi="Arial" w:cs="Arial"/>
        </w:rPr>
        <w:t xml:space="preserve"> r.</w:t>
      </w:r>
      <w:r w:rsidR="000C2C91">
        <w:rPr>
          <w:rFonts w:ascii="Arial" w:eastAsia="Calibri" w:hAnsi="Arial" w:cs="Arial"/>
        </w:rPr>
        <w:t xml:space="preserve"> </w:t>
      </w:r>
      <w:r w:rsidRPr="00F0085F">
        <w:rPr>
          <w:rFonts w:ascii="Arial" w:eastAsia="Calibri" w:hAnsi="Arial" w:cs="Arial"/>
        </w:rPr>
        <w:t>o godz. 1</w:t>
      </w:r>
      <w:r>
        <w:rPr>
          <w:rFonts w:ascii="Arial" w:eastAsia="Calibri" w:hAnsi="Arial" w:cs="Arial"/>
        </w:rPr>
        <w:t>1</w:t>
      </w:r>
      <w:r w:rsidRPr="00F0085F">
        <w:rPr>
          <w:rFonts w:ascii="Arial" w:eastAsia="Calibri" w:hAnsi="Arial" w:cs="Arial"/>
        </w:rPr>
        <w:t xml:space="preserve">.00 w siedzibie Wojskowego Instytutu Technicznego Uzbrojenia w Zielonce, ul. Prymasa Stefana </w:t>
      </w:r>
      <w:r w:rsidRPr="00EF2A1C">
        <w:rPr>
          <w:rFonts w:ascii="Arial" w:eastAsia="Calibri" w:hAnsi="Arial" w:cs="Arial"/>
        </w:rPr>
        <w:t xml:space="preserve">Wyszyńskiego 7, </w:t>
      </w:r>
    </w:p>
    <w:p w14:paraId="709A92C8" w14:textId="1C8A943E" w:rsidR="00FC646A" w:rsidRDefault="00FC646A" w:rsidP="00FC646A">
      <w:pPr>
        <w:spacing w:after="0" w:line="240" w:lineRule="auto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</w:t>
      </w:r>
      <w:r w:rsidRPr="00EF2A1C">
        <w:rPr>
          <w:rFonts w:ascii="Arial" w:eastAsia="Times New Roman" w:hAnsi="Arial" w:cs="Arial"/>
        </w:rPr>
        <w:t xml:space="preserve">ala nr </w:t>
      </w:r>
      <w:r w:rsidR="00CA0D90">
        <w:rPr>
          <w:rFonts w:ascii="Arial" w:eastAsia="Times New Roman" w:hAnsi="Arial" w:cs="Arial"/>
        </w:rPr>
        <w:t>105 w budynku nr 16</w:t>
      </w:r>
      <w:r w:rsidRPr="00EF2A1C">
        <w:rPr>
          <w:rFonts w:ascii="Arial" w:eastAsia="Times New Roman" w:hAnsi="Arial" w:cs="Arial"/>
        </w:rPr>
        <w:t>.</w:t>
      </w:r>
    </w:p>
    <w:p w14:paraId="74FE02A2" w14:textId="77777777" w:rsidR="000451B4" w:rsidRDefault="000451B4" w:rsidP="00B95450">
      <w:pPr>
        <w:spacing w:after="0" w:line="240" w:lineRule="auto"/>
        <w:rPr>
          <w:rFonts w:ascii="Arial" w:eastAsia="Calibri" w:hAnsi="Arial" w:cs="Arial"/>
        </w:rPr>
      </w:pPr>
    </w:p>
    <w:p w14:paraId="4FB7E3FB" w14:textId="77777777" w:rsidR="00FC646A" w:rsidRPr="00F34DFF" w:rsidRDefault="00FC646A" w:rsidP="00FC646A">
      <w:pPr>
        <w:pStyle w:val="Default"/>
        <w:rPr>
          <w:rFonts w:ascii="Arial" w:hAnsi="Arial" w:cs="Arial"/>
          <w:sz w:val="22"/>
          <w:szCs w:val="22"/>
        </w:rPr>
      </w:pPr>
      <w:r w:rsidRPr="00F34DFF">
        <w:rPr>
          <w:rFonts w:ascii="Arial" w:hAnsi="Arial" w:cs="Arial"/>
          <w:b/>
          <w:bCs/>
          <w:sz w:val="22"/>
          <w:szCs w:val="22"/>
        </w:rPr>
        <w:t xml:space="preserve">OGÓLNE WARUNKI </w:t>
      </w:r>
    </w:p>
    <w:p w14:paraId="5CB1FA02" w14:textId="77777777" w:rsidR="00FC646A" w:rsidRDefault="00FC646A" w:rsidP="00FC646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</w:rPr>
      </w:pPr>
    </w:p>
    <w:p w14:paraId="32D11929" w14:textId="4F02709A" w:rsidR="00FC646A" w:rsidRPr="00F34DFF" w:rsidRDefault="00FC646A" w:rsidP="00FC646A">
      <w:pPr>
        <w:pStyle w:val="Akapitzlist"/>
        <w:keepNext/>
        <w:keepLines/>
        <w:numPr>
          <w:ilvl w:val="0"/>
          <w:numId w:val="1"/>
        </w:numPr>
        <w:ind w:left="284" w:right="-1" w:hanging="284"/>
        <w:jc w:val="both"/>
        <w:outlineLvl w:val="0"/>
        <w:rPr>
          <w:rFonts w:ascii="Arial" w:eastAsia="Times New Roman" w:hAnsi="Arial" w:cs="Arial"/>
          <w:bCs/>
          <w:sz w:val="22"/>
          <w:szCs w:val="22"/>
        </w:rPr>
      </w:pPr>
      <w:r w:rsidRPr="00F34DFF">
        <w:rPr>
          <w:rFonts w:ascii="Arial" w:eastAsia="Calibri" w:hAnsi="Arial" w:cs="Arial"/>
          <w:sz w:val="22"/>
          <w:szCs w:val="22"/>
        </w:rPr>
        <w:t xml:space="preserve">Postępowanie przetargowe przeprowadzone będzie zgodnie z art. 17 ust. 2 ustawy z dnia 30 kwietnia 2010 r. o instytutach badawczych </w:t>
      </w:r>
      <w:r w:rsidRPr="00F34DFF">
        <w:rPr>
          <w:rFonts w:ascii="Arial" w:eastAsia="Times New Roman" w:hAnsi="Arial" w:cs="Arial"/>
          <w:bCs/>
          <w:i/>
          <w:sz w:val="22"/>
          <w:szCs w:val="22"/>
        </w:rPr>
        <w:t>(Dz.U. z 20</w:t>
      </w:r>
      <w:r w:rsidR="0037770E">
        <w:rPr>
          <w:rFonts w:ascii="Arial" w:eastAsia="Times New Roman" w:hAnsi="Arial" w:cs="Arial"/>
          <w:bCs/>
          <w:i/>
          <w:sz w:val="22"/>
          <w:szCs w:val="22"/>
        </w:rPr>
        <w:t>22 r., poz.498</w:t>
      </w:r>
      <w:r w:rsidRPr="00F34DFF">
        <w:rPr>
          <w:rFonts w:ascii="Arial" w:eastAsia="Times New Roman" w:hAnsi="Arial" w:cs="Arial"/>
          <w:bCs/>
          <w:i/>
          <w:sz w:val="22"/>
          <w:szCs w:val="22"/>
        </w:rPr>
        <w:t>)</w:t>
      </w:r>
      <w:r w:rsidRPr="00F34DFF">
        <w:rPr>
          <w:rFonts w:ascii="Arial" w:eastAsia="Times New Roman" w:hAnsi="Arial" w:cs="Arial"/>
          <w:bCs/>
          <w:sz w:val="22"/>
          <w:szCs w:val="22"/>
        </w:rPr>
        <w:t xml:space="preserve"> </w:t>
      </w:r>
      <w:r w:rsidRPr="00F34DFF">
        <w:rPr>
          <w:rFonts w:ascii="Arial" w:eastAsia="Times New Roman" w:hAnsi="Arial" w:cs="Arial"/>
          <w:bCs/>
          <w:sz w:val="22"/>
          <w:szCs w:val="22"/>
        </w:rPr>
        <w:br/>
        <w:t xml:space="preserve">w zw. z przepisami </w:t>
      </w:r>
      <w:r w:rsidRPr="00F34DFF">
        <w:rPr>
          <w:rFonts w:ascii="Arial" w:eastAsia="Times New Roman" w:hAnsi="Arial" w:cs="Arial"/>
          <w:sz w:val="22"/>
          <w:szCs w:val="22"/>
        </w:rPr>
        <w:t xml:space="preserve">rozporządzenia Rady Ministrów z dnia 5 października 1993 r. w sprawie zasad organizowania przetargu na sprzedaż środków trwałych przez przedsiębiorstwa państwowe oraz warunków odstąpienia od przetargu </w:t>
      </w:r>
      <w:r w:rsidRPr="00F34DFF">
        <w:rPr>
          <w:rFonts w:ascii="Arial" w:eastAsia="Times New Roman" w:hAnsi="Arial" w:cs="Arial"/>
          <w:i/>
          <w:sz w:val="22"/>
          <w:szCs w:val="22"/>
        </w:rPr>
        <w:t>(</w:t>
      </w:r>
      <w:r w:rsidRPr="00F34DFF">
        <w:rPr>
          <w:rFonts w:ascii="Arial" w:eastAsia="Times New Roman" w:hAnsi="Arial" w:cs="Arial"/>
          <w:bCs/>
          <w:i/>
          <w:sz w:val="22"/>
          <w:szCs w:val="22"/>
        </w:rPr>
        <w:t>Dz.U. Nr 97, poz. 443</w:t>
      </w:r>
      <w:r w:rsidR="0013118B">
        <w:rPr>
          <w:rFonts w:ascii="Arial" w:eastAsia="Times New Roman" w:hAnsi="Arial" w:cs="Arial"/>
          <w:bCs/>
          <w:i/>
          <w:sz w:val="22"/>
          <w:szCs w:val="22"/>
        </w:rPr>
        <w:t xml:space="preserve"> z </w:t>
      </w:r>
      <w:proofErr w:type="spellStart"/>
      <w:r w:rsidR="0013118B">
        <w:rPr>
          <w:rFonts w:ascii="Arial" w:eastAsia="Times New Roman" w:hAnsi="Arial" w:cs="Arial"/>
          <w:bCs/>
          <w:i/>
          <w:sz w:val="22"/>
          <w:szCs w:val="22"/>
        </w:rPr>
        <w:t>późn</w:t>
      </w:r>
      <w:proofErr w:type="spellEnd"/>
      <w:r w:rsidR="0013118B">
        <w:rPr>
          <w:rFonts w:ascii="Arial" w:eastAsia="Times New Roman" w:hAnsi="Arial" w:cs="Arial"/>
          <w:bCs/>
          <w:i/>
          <w:sz w:val="22"/>
          <w:szCs w:val="22"/>
        </w:rPr>
        <w:t>. zm.</w:t>
      </w:r>
      <w:r w:rsidRPr="00F34DFF">
        <w:rPr>
          <w:rFonts w:ascii="Arial" w:eastAsia="Times New Roman" w:hAnsi="Arial" w:cs="Arial"/>
          <w:i/>
          <w:sz w:val="22"/>
          <w:szCs w:val="22"/>
        </w:rPr>
        <w:t>).</w:t>
      </w:r>
    </w:p>
    <w:p w14:paraId="1ABF0C18" w14:textId="77777777" w:rsidR="00FC646A" w:rsidRPr="00F34DFF" w:rsidRDefault="00FC646A" w:rsidP="00FC646A">
      <w:pPr>
        <w:pStyle w:val="Akapitzlist"/>
        <w:keepNext/>
        <w:keepLines/>
        <w:ind w:left="284" w:right="-1"/>
        <w:jc w:val="both"/>
        <w:outlineLvl w:val="0"/>
        <w:rPr>
          <w:rFonts w:ascii="Arial" w:eastAsia="Times New Roman" w:hAnsi="Arial" w:cs="Arial"/>
          <w:bCs/>
          <w:sz w:val="22"/>
          <w:szCs w:val="22"/>
        </w:rPr>
      </w:pPr>
    </w:p>
    <w:p w14:paraId="2E3FB229" w14:textId="7ABC2AEB" w:rsidR="00FC646A" w:rsidRPr="00F34DFF" w:rsidRDefault="00FC646A" w:rsidP="00FC646A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eastAsia="Calibri" w:hAnsi="Arial" w:cs="Arial"/>
          <w:i/>
          <w:sz w:val="22"/>
          <w:szCs w:val="22"/>
        </w:rPr>
      </w:pPr>
      <w:r w:rsidRPr="00F34DFF">
        <w:rPr>
          <w:rFonts w:ascii="Arial" w:hAnsi="Arial" w:cs="Arial"/>
          <w:sz w:val="22"/>
          <w:szCs w:val="22"/>
        </w:rPr>
        <w:t xml:space="preserve">Do przetargu mogą przystąpić podmioty uprawnione do nabywania sprzętu wojskowego koncesjonowanego zgodnie z ustawą z dnia 13 czerwca 2019 r. o wykonywaniu działalności gospodarczej w zakresie wytwarzania i obrotu materiałami wybuchowymi, bronią, amunicją oraz wyrobami i technologią o przeznaczeniu wojskowym lub policyjnym </w:t>
      </w:r>
      <w:r w:rsidRPr="00F34DFF">
        <w:rPr>
          <w:rFonts w:ascii="Arial" w:hAnsi="Arial" w:cs="Arial"/>
          <w:i/>
          <w:sz w:val="22"/>
          <w:szCs w:val="22"/>
        </w:rPr>
        <w:t xml:space="preserve">(Dz. U. </w:t>
      </w:r>
      <w:r w:rsidR="009428B7">
        <w:rPr>
          <w:rFonts w:ascii="Arial" w:hAnsi="Arial" w:cs="Arial"/>
          <w:i/>
          <w:sz w:val="22"/>
          <w:szCs w:val="22"/>
        </w:rPr>
        <w:t>z 2022</w:t>
      </w:r>
      <w:r w:rsidR="004361BC">
        <w:rPr>
          <w:rFonts w:ascii="Arial" w:hAnsi="Arial" w:cs="Arial"/>
          <w:i/>
          <w:sz w:val="22"/>
          <w:szCs w:val="22"/>
        </w:rPr>
        <w:t xml:space="preserve"> </w:t>
      </w:r>
      <w:r w:rsidR="009428B7">
        <w:rPr>
          <w:rFonts w:ascii="Arial" w:hAnsi="Arial" w:cs="Arial"/>
          <w:i/>
          <w:sz w:val="22"/>
          <w:szCs w:val="22"/>
        </w:rPr>
        <w:t>r. poz. 1650 z</w:t>
      </w:r>
      <w:r w:rsidR="004361BC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61BC">
        <w:rPr>
          <w:rFonts w:ascii="Arial" w:hAnsi="Arial" w:cs="Arial"/>
          <w:i/>
          <w:sz w:val="22"/>
          <w:szCs w:val="22"/>
        </w:rPr>
        <w:t>późn</w:t>
      </w:r>
      <w:proofErr w:type="spellEnd"/>
      <w:r w:rsidR="004361BC">
        <w:rPr>
          <w:rFonts w:ascii="Arial" w:hAnsi="Arial" w:cs="Arial"/>
          <w:i/>
          <w:sz w:val="22"/>
          <w:szCs w:val="22"/>
        </w:rPr>
        <w:t>. zm</w:t>
      </w:r>
      <w:r w:rsidR="0089487F">
        <w:rPr>
          <w:rFonts w:ascii="Arial" w:hAnsi="Arial" w:cs="Arial"/>
          <w:i/>
          <w:sz w:val="22"/>
          <w:szCs w:val="22"/>
        </w:rPr>
        <w:t>.</w:t>
      </w:r>
      <w:r w:rsidRPr="00F34DFF">
        <w:rPr>
          <w:rFonts w:ascii="Arial" w:hAnsi="Arial" w:cs="Arial"/>
          <w:i/>
          <w:sz w:val="22"/>
          <w:szCs w:val="22"/>
        </w:rPr>
        <w:t xml:space="preserve">) </w:t>
      </w:r>
      <w:r w:rsidRPr="00F34DFF">
        <w:rPr>
          <w:rFonts w:ascii="Arial" w:hAnsi="Arial" w:cs="Arial"/>
          <w:sz w:val="22"/>
          <w:szCs w:val="22"/>
        </w:rPr>
        <w:t xml:space="preserve">oraz dodatkowo </w:t>
      </w:r>
      <w:r w:rsidR="009A18E1" w:rsidRPr="00B322A4">
        <w:rPr>
          <w:rFonts w:ascii="Arial" w:hAnsi="Arial" w:cs="Arial"/>
          <w:sz w:val="22"/>
          <w:szCs w:val="22"/>
        </w:rPr>
        <w:t xml:space="preserve">uprawnione do nabywania </w:t>
      </w:r>
      <w:r w:rsidRPr="00F34DFF">
        <w:rPr>
          <w:rFonts w:ascii="Arial" w:hAnsi="Arial" w:cs="Arial"/>
          <w:sz w:val="22"/>
          <w:szCs w:val="22"/>
        </w:rPr>
        <w:t>odpadów zgodnie z us</w:t>
      </w:r>
      <w:r w:rsidR="009A18E1">
        <w:rPr>
          <w:rFonts w:ascii="Arial" w:hAnsi="Arial" w:cs="Arial"/>
          <w:sz w:val="22"/>
          <w:szCs w:val="22"/>
        </w:rPr>
        <w:t xml:space="preserve">tawą z dnia 14 grudnia 2012 r. </w:t>
      </w:r>
      <w:r w:rsidRPr="00F34DFF">
        <w:rPr>
          <w:rFonts w:ascii="Arial" w:hAnsi="Arial" w:cs="Arial"/>
          <w:sz w:val="22"/>
          <w:szCs w:val="22"/>
        </w:rPr>
        <w:t>o odpadach (</w:t>
      </w:r>
      <w:r w:rsidRPr="00F34DFF">
        <w:rPr>
          <w:rFonts w:ascii="Arial" w:hAnsi="Arial" w:cs="Arial"/>
          <w:i/>
          <w:sz w:val="22"/>
          <w:szCs w:val="22"/>
        </w:rPr>
        <w:t>Dz. U. z 202</w:t>
      </w:r>
      <w:r w:rsidR="00570CA1">
        <w:rPr>
          <w:rFonts w:ascii="Arial" w:hAnsi="Arial" w:cs="Arial"/>
          <w:i/>
          <w:sz w:val="22"/>
          <w:szCs w:val="22"/>
        </w:rPr>
        <w:t>2 r. poz. 699</w:t>
      </w:r>
      <w:r w:rsidRPr="00F34DFF">
        <w:rPr>
          <w:rFonts w:ascii="Arial" w:hAnsi="Arial" w:cs="Arial"/>
          <w:i/>
          <w:sz w:val="22"/>
          <w:szCs w:val="22"/>
        </w:rPr>
        <w:t xml:space="preserve"> </w:t>
      </w:r>
      <w:r w:rsidR="004361BC" w:rsidRPr="004361BC">
        <w:rPr>
          <w:rFonts w:ascii="Arial" w:hAnsi="Arial" w:cs="Arial"/>
          <w:i/>
          <w:sz w:val="22"/>
          <w:szCs w:val="22"/>
        </w:rPr>
        <w:t xml:space="preserve">z </w:t>
      </w:r>
      <w:proofErr w:type="spellStart"/>
      <w:r w:rsidR="004361BC" w:rsidRPr="004361BC">
        <w:rPr>
          <w:rFonts w:ascii="Arial" w:hAnsi="Arial" w:cs="Arial"/>
          <w:i/>
          <w:sz w:val="22"/>
          <w:szCs w:val="22"/>
        </w:rPr>
        <w:t>późn</w:t>
      </w:r>
      <w:proofErr w:type="spellEnd"/>
      <w:r w:rsidR="004361BC" w:rsidRPr="004361BC">
        <w:rPr>
          <w:rFonts w:ascii="Arial" w:hAnsi="Arial" w:cs="Arial"/>
          <w:i/>
          <w:sz w:val="22"/>
          <w:szCs w:val="22"/>
        </w:rPr>
        <w:t>. zm.).</w:t>
      </w:r>
    </w:p>
    <w:p w14:paraId="5CA2A6A2" w14:textId="77777777" w:rsidR="00FC646A" w:rsidRPr="00F34DFF" w:rsidRDefault="00FC646A" w:rsidP="00FC646A">
      <w:pPr>
        <w:pStyle w:val="Akapitzlist"/>
        <w:rPr>
          <w:rFonts w:ascii="Arial" w:eastAsia="Times New Roman" w:hAnsi="Arial" w:cs="Arial"/>
          <w:bCs/>
          <w:color w:val="auto"/>
          <w:sz w:val="22"/>
          <w:szCs w:val="22"/>
          <w:lang w:bidi="ar-SA"/>
        </w:rPr>
      </w:pPr>
    </w:p>
    <w:p w14:paraId="66DF8996" w14:textId="1FC77BD3" w:rsidR="00B95450" w:rsidRPr="002C116C" w:rsidRDefault="00B95450" w:rsidP="00B95450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eastAsia="Calibri" w:hAnsi="Arial" w:cs="Arial"/>
          <w:i/>
          <w:sz w:val="22"/>
          <w:szCs w:val="22"/>
        </w:rPr>
      </w:pPr>
      <w:r w:rsidRPr="002C116C">
        <w:rPr>
          <w:rFonts w:ascii="Arial" w:eastAsia="Times New Roman" w:hAnsi="Arial" w:cs="Arial"/>
          <w:bCs/>
          <w:color w:val="auto"/>
          <w:sz w:val="22"/>
          <w:szCs w:val="22"/>
          <w:lang w:bidi="ar-SA"/>
        </w:rPr>
        <w:t xml:space="preserve">Dokładne informacje dotyczące przedmiotu </w:t>
      </w:r>
      <w:r>
        <w:rPr>
          <w:rFonts w:ascii="Arial" w:eastAsia="Times New Roman" w:hAnsi="Arial" w:cs="Arial"/>
          <w:bCs/>
          <w:color w:val="auto"/>
          <w:sz w:val="22"/>
          <w:szCs w:val="22"/>
          <w:lang w:bidi="ar-SA"/>
        </w:rPr>
        <w:t>przetargu (</w:t>
      </w:r>
      <w:r w:rsidRPr="002C116C">
        <w:rPr>
          <w:rFonts w:ascii="Arial" w:eastAsia="Times New Roman" w:hAnsi="Arial" w:cs="Arial"/>
          <w:bCs/>
          <w:color w:val="auto"/>
          <w:sz w:val="22"/>
          <w:szCs w:val="22"/>
          <w:lang w:bidi="ar-SA"/>
        </w:rPr>
        <w:t xml:space="preserve">tj. </w:t>
      </w:r>
      <w:r w:rsidRPr="002C116C">
        <w:rPr>
          <w:rFonts w:ascii="Arial" w:hAnsi="Arial" w:cs="Arial"/>
          <w:color w:val="auto"/>
          <w:sz w:val="22"/>
          <w:szCs w:val="22"/>
        </w:rPr>
        <w:t>rodzaj, typ, ilość</w:t>
      </w:r>
      <w:r>
        <w:rPr>
          <w:rFonts w:ascii="Arial" w:hAnsi="Arial" w:cs="Arial"/>
          <w:color w:val="auto"/>
          <w:sz w:val="22"/>
          <w:szCs w:val="22"/>
        </w:rPr>
        <w:t xml:space="preserve">, wysokość ceny wywoławczej oraz miejsce składowania sprzętów wojskowych wchodzących w skład poszczególnych pakietów) w postaci szczegółowej oferty </w:t>
      </w:r>
      <w:r w:rsidRPr="002C116C">
        <w:rPr>
          <w:rFonts w:ascii="Arial" w:hAnsi="Arial" w:cs="Arial"/>
          <w:color w:val="auto"/>
          <w:sz w:val="22"/>
          <w:szCs w:val="22"/>
        </w:rPr>
        <w:t xml:space="preserve">będą udostępnione wyłącznie dla podmiotów posiadających uprawnienia, o których mowa w </w:t>
      </w:r>
      <w:r w:rsidR="0013118B">
        <w:rPr>
          <w:rFonts w:ascii="Arial" w:hAnsi="Arial" w:cs="Arial"/>
          <w:color w:val="auto"/>
          <w:sz w:val="22"/>
          <w:szCs w:val="22"/>
        </w:rPr>
        <w:t>ust.</w:t>
      </w:r>
      <w:r w:rsidRPr="002C116C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2. powy</w:t>
      </w:r>
      <w:r w:rsidRPr="002C116C">
        <w:rPr>
          <w:rFonts w:ascii="Arial" w:hAnsi="Arial" w:cs="Arial"/>
          <w:color w:val="auto"/>
          <w:sz w:val="22"/>
          <w:szCs w:val="22"/>
        </w:rPr>
        <w:t>żej. Otrzymanie kompletu dokumentów wraz ze sp</w:t>
      </w:r>
      <w:r>
        <w:rPr>
          <w:rFonts w:ascii="Arial" w:hAnsi="Arial" w:cs="Arial"/>
          <w:color w:val="auto"/>
          <w:sz w:val="22"/>
          <w:szCs w:val="22"/>
        </w:rPr>
        <w:t xml:space="preserve">ecyfikacją asortymentową poszczególnych </w:t>
      </w:r>
      <w:r w:rsidR="00C61B94">
        <w:rPr>
          <w:rFonts w:ascii="Arial" w:hAnsi="Arial" w:cs="Arial"/>
          <w:color w:val="auto"/>
          <w:sz w:val="22"/>
          <w:szCs w:val="22"/>
        </w:rPr>
        <w:t xml:space="preserve">zestawów </w:t>
      </w:r>
      <w:r>
        <w:rPr>
          <w:rFonts w:ascii="Arial" w:hAnsi="Arial" w:cs="Arial"/>
          <w:color w:val="auto"/>
          <w:sz w:val="22"/>
          <w:szCs w:val="22"/>
        </w:rPr>
        <w:t>pakietów</w:t>
      </w:r>
      <w:r w:rsidRPr="002C116C">
        <w:rPr>
          <w:rFonts w:ascii="Arial" w:hAnsi="Arial" w:cs="Arial"/>
          <w:color w:val="auto"/>
          <w:sz w:val="22"/>
          <w:szCs w:val="22"/>
        </w:rPr>
        <w:t xml:space="preserve"> </w:t>
      </w:r>
      <w:r w:rsidR="002F314D">
        <w:rPr>
          <w:rFonts w:ascii="Arial" w:hAnsi="Arial" w:cs="Arial"/>
          <w:color w:val="auto"/>
          <w:sz w:val="22"/>
          <w:szCs w:val="22"/>
        </w:rPr>
        <w:t xml:space="preserve">sprzętów wojskowych </w:t>
      </w:r>
      <w:r>
        <w:rPr>
          <w:rFonts w:ascii="Arial" w:hAnsi="Arial" w:cs="Arial"/>
          <w:color w:val="auto"/>
          <w:sz w:val="22"/>
          <w:szCs w:val="22"/>
        </w:rPr>
        <w:t xml:space="preserve">będzie możliwe </w:t>
      </w:r>
      <w:r w:rsidRPr="002C116C">
        <w:rPr>
          <w:rFonts w:ascii="Arial" w:hAnsi="Arial" w:cs="Arial"/>
          <w:color w:val="auto"/>
          <w:sz w:val="22"/>
          <w:szCs w:val="22"/>
        </w:rPr>
        <w:t>po wcześniejszym przesłaniu na adres email:</w:t>
      </w:r>
      <w:r w:rsidRPr="002C116C">
        <w:rPr>
          <w:rFonts w:ascii="Arial" w:hAnsi="Arial" w:cs="Arial"/>
          <w:color w:val="C00000"/>
          <w:sz w:val="22"/>
          <w:szCs w:val="22"/>
        </w:rPr>
        <w:t xml:space="preserve"> </w:t>
      </w:r>
      <w:hyperlink r:id="rId6" w:history="1">
        <w:r w:rsidR="002F314D" w:rsidRPr="00601BDC">
          <w:rPr>
            <w:rStyle w:val="Hipercze"/>
            <w:rFonts w:ascii="Arial" w:hAnsi="Arial" w:cs="Arial"/>
            <w:b/>
            <w:sz w:val="22"/>
            <w:szCs w:val="22"/>
          </w:rPr>
          <w:t>przetargi.sprzedaz@witu.mil.p</w:t>
        </w:r>
      </w:hyperlink>
      <w:r w:rsidRPr="00B95450">
        <w:rPr>
          <w:rStyle w:val="Hipercze"/>
          <w:rFonts w:ascii="Arial" w:hAnsi="Arial" w:cs="Arial"/>
          <w:b/>
          <w:sz w:val="22"/>
          <w:szCs w:val="22"/>
          <w:u w:val="none"/>
        </w:rPr>
        <w:t>l</w:t>
      </w:r>
      <w:r w:rsidR="004361BC">
        <w:rPr>
          <w:rStyle w:val="Hipercze"/>
          <w:rFonts w:ascii="Arial" w:hAnsi="Arial" w:cs="Arial"/>
          <w:b/>
          <w:sz w:val="22"/>
          <w:szCs w:val="22"/>
          <w:u w:val="none"/>
        </w:rPr>
        <w:t>,</w:t>
      </w:r>
      <w:r w:rsidRPr="002C116C">
        <w:rPr>
          <w:rFonts w:ascii="Arial" w:hAnsi="Arial" w:cs="Arial"/>
          <w:color w:val="C00000"/>
          <w:sz w:val="22"/>
          <w:szCs w:val="22"/>
        </w:rPr>
        <w:t xml:space="preserve">  </w:t>
      </w:r>
      <w:r>
        <w:rPr>
          <w:rFonts w:ascii="Arial" w:hAnsi="Arial" w:cs="Arial"/>
          <w:color w:val="auto"/>
          <w:sz w:val="22"/>
          <w:szCs w:val="22"/>
        </w:rPr>
        <w:t>kopii dokumentów uprawniających</w:t>
      </w:r>
      <w:r w:rsidRPr="002C116C">
        <w:rPr>
          <w:rFonts w:ascii="Arial" w:hAnsi="Arial" w:cs="Arial"/>
          <w:color w:val="auto"/>
          <w:sz w:val="22"/>
          <w:szCs w:val="22"/>
        </w:rPr>
        <w:t xml:space="preserve"> do </w:t>
      </w:r>
      <w:r>
        <w:rPr>
          <w:rFonts w:ascii="Arial" w:hAnsi="Arial" w:cs="Arial"/>
          <w:color w:val="auto"/>
          <w:sz w:val="22"/>
          <w:szCs w:val="22"/>
        </w:rPr>
        <w:t xml:space="preserve">ich </w:t>
      </w:r>
      <w:r w:rsidRPr="002C116C">
        <w:rPr>
          <w:rFonts w:ascii="Arial" w:hAnsi="Arial" w:cs="Arial"/>
          <w:color w:val="auto"/>
          <w:sz w:val="22"/>
          <w:szCs w:val="22"/>
        </w:rPr>
        <w:t>zakupu</w:t>
      </w:r>
      <w:r>
        <w:rPr>
          <w:rFonts w:ascii="Arial" w:hAnsi="Arial" w:cs="Arial"/>
          <w:color w:val="auto"/>
          <w:sz w:val="22"/>
          <w:szCs w:val="22"/>
        </w:rPr>
        <w:t xml:space="preserve">.   </w:t>
      </w:r>
    </w:p>
    <w:p w14:paraId="28AE3F8C" w14:textId="77777777" w:rsidR="00F34DFF" w:rsidRPr="00B95450" w:rsidRDefault="00F34DFF" w:rsidP="00B95450">
      <w:pPr>
        <w:pStyle w:val="Akapitzlist"/>
        <w:ind w:left="284"/>
        <w:jc w:val="both"/>
        <w:rPr>
          <w:rFonts w:ascii="Arial" w:eastAsia="Calibri" w:hAnsi="Arial" w:cs="Arial"/>
          <w:i/>
          <w:sz w:val="22"/>
          <w:szCs w:val="22"/>
        </w:rPr>
      </w:pPr>
    </w:p>
    <w:p w14:paraId="3FC8A198" w14:textId="35444782" w:rsidR="009E55C4" w:rsidRPr="00F34DFF" w:rsidRDefault="009E55C4" w:rsidP="00F34DFF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eastAsia="Calibri" w:hAnsi="Arial" w:cs="Arial"/>
          <w:i/>
          <w:sz w:val="22"/>
          <w:szCs w:val="22"/>
        </w:rPr>
      </w:pPr>
      <w:r w:rsidRPr="00F34DFF">
        <w:rPr>
          <w:rFonts w:ascii="Arial" w:hAnsi="Arial" w:cs="Arial"/>
          <w:sz w:val="22"/>
          <w:szCs w:val="22"/>
        </w:rPr>
        <w:t xml:space="preserve">Rzeczy ruchome koncesjonowane objęte przetargiem można oglądać po uprzednim uzgodnieniu terminu z </w:t>
      </w:r>
      <w:r w:rsidR="00F34DFF" w:rsidRPr="00F34DFF">
        <w:rPr>
          <w:rFonts w:ascii="Arial" w:hAnsi="Arial" w:cs="Arial"/>
          <w:sz w:val="22"/>
          <w:szCs w:val="22"/>
        </w:rPr>
        <w:t>WITU</w:t>
      </w:r>
      <w:r w:rsidR="00B95450">
        <w:rPr>
          <w:rFonts w:ascii="Arial" w:hAnsi="Arial" w:cs="Arial"/>
          <w:sz w:val="22"/>
          <w:szCs w:val="22"/>
        </w:rPr>
        <w:t xml:space="preserve">. </w:t>
      </w:r>
      <w:r w:rsidRPr="00F34DFF">
        <w:rPr>
          <w:rFonts w:ascii="Arial" w:hAnsi="Arial" w:cs="Arial"/>
          <w:sz w:val="22"/>
          <w:szCs w:val="22"/>
        </w:rPr>
        <w:t xml:space="preserve">Zgłoszenie oględzin rzeczy ruchomych koncesjonowanych </w:t>
      </w:r>
      <w:r w:rsidR="00C61B94">
        <w:rPr>
          <w:rFonts w:ascii="Arial" w:hAnsi="Arial" w:cs="Arial"/>
          <w:sz w:val="22"/>
          <w:szCs w:val="22"/>
        </w:rPr>
        <w:br/>
      </w:r>
      <w:r w:rsidRPr="00F34DFF">
        <w:rPr>
          <w:rFonts w:ascii="Arial" w:hAnsi="Arial" w:cs="Arial"/>
          <w:sz w:val="22"/>
          <w:szCs w:val="22"/>
        </w:rPr>
        <w:t xml:space="preserve">w formie pisemnej najpóźniej </w:t>
      </w:r>
      <w:r w:rsidR="00B7154D">
        <w:rPr>
          <w:rFonts w:ascii="Arial" w:hAnsi="Arial" w:cs="Arial"/>
          <w:sz w:val="22"/>
          <w:szCs w:val="22"/>
        </w:rPr>
        <w:t>do dnia</w:t>
      </w:r>
      <w:r w:rsidR="00B95450">
        <w:rPr>
          <w:rFonts w:ascii="Arial" w:hAnsi="Arial" w:cs="Arial"/>
          <w:sz w:val="22"/>
          <w:szCs w:val="22"/>
        </w:rPr>
        <w:t xml:space="preserve"> </w:t>
      </w:r>
      <w:r w:rsidR="00B309DD">
        <w:rPr>
          <w:rFonts w:ascii="Arial" w:hAnsi="Arial" w:cs="Arial"/>
          <w:bCs/>
          <w:sz w:val="22"/>
          <w:szCs w:val="22"/>
        </w:rPr>
        <w:t>14.07</w:t>
      </w:r>
      <w:r w:rsidR="001261B7">
        <w:rPr>
          <w:rFonts w:ascii="Arial" w:hAnsi="Arial" w:cs="Arial"/>
          <w:bCs/>
          <w:sz w:val="22"/>
          <w:szCs w:val="22"/>
        </w:rPr>
        <w:t>.2023</w:t>
      </w:r>
      <w:r w:rsidR="002F314D">
        <w:rPr>
          <w:rFonts w:ascii="Arial" w:hAnsi="Arial" w:cs="Arial"/>
          <w:bCs/>
          <w:sz w:val="22"/>
          <w:szCs w:val="22"/>
        </w:rPr>
        <w:t xml:space="preserve"> r. </w:t>
      </w:r>
      <w:r w:rsidR="00B7154D">
        <w:rPr>
          <w:rFonts w:ascii="Arial" w:hAnsi="Arial" w:cs="Arial"/>
          <w:bCs/>
          <w:sz w:val="22"/>
          <w:szCs w:val="22"/>
        </w:rPr>
        <w:t xml:space="preserve">można zgłaszać </w:t>
      </w:r>
      <w:r w:rsidR="00B95450">
        <w:rPr>
          <w:rFonts w:ascii="Arial" w:hAnsi="Arial" w:cs="Arial"/>
          <w:bCs/>
          <w:sz w:val="22"/>
          <w:szCs w:val="22"/>
        </w:rPr>
        <w:t xml:space="preserve">na adres: </w:t>
      </w:r>
      <w:hyperlink r:id="rId7" w:history="1">
        <w:r w:rsidR="002F314D" w:rsidRPr="00601BDC">
          <w:rPr>
            <w:rStyle w:val="Hipercze"/>
            <w:rFonts w:ascii="Arial" w:hAnsi="Arial" w:cs="Arial"/>
            <w:b/>
            <w:sz w:val="22"/>
            <w:szCs w:val="22"/>
          </w:rPr>
          <w:t>przetargi.sprzedaz@witu.mil.pl</w:t>
        </w:r>
      </w:hyperlink>
      <w:r w:rsidR="002F314D">
        <w:rPr>
          <w:rStyle w:val="Hipercze"/>
          <w:rFonts w:ascii="Arial" w:hAnsi="Arial" w:cs="Arial"/>
          <w:b/>
          <w:sz w:val="22"/>
          <w:szCs w:val="22"/>
          <w:u w:val="none"/>
        </w:rPr>
        <w:t xml:space="preserve">. </w:t>
      </w:r>
      <w:r w:rsidR="002F314D" w:rsidRPr="002C116C">
        <w:rPr>
          <w:rFonts w:ascii="Arial" w:hAnsi="Arial" w:cs="Arial"/>
          <w:color w:val="C00000"/>
          <w:sz w:val="22"/>
          <w:szCs w:val="22"/>
        </w:rPr>
        <w:t xml:space="preserve">  </w:t>
      </w:r>
    </w:p>
    <w:p w14:paraId="0EEC25DB" w14:textId="77777777" w:rsidR="009E55C4" w:rsidRPr="00F34DFF" w:rsidRDefault="009E55C4" w:rsidP="009E55C4">
      <w:pPr>
        <w:pStyle w:val="Default"/>
        <w:rPr>
          <w:sz w:val="22"/>
          <w:szCs w:val="22"/>
        </w:rPr>
      </w:pPr>
    </w:p>
    <w:p w14:paraId="222C3BB5" w14:textId="15FB53FE" w:rsidR="004C63CB" w:rsidRDefault="004C63CB" w:rsidP="009E55C4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F34DFF">
        <w:rPr>
          <w:rFonts w:ascii="Arial" w:hAnsi="Arial" w:cs="Arial"/>
          <w:b/>
          <w:bCs/>
          <w:sz w:val="22"/>
          <w:szCs w:val="22"/>
        </w:rPr>
        <w:t>OFERTA</w:t>
      </w:r>
    </w:p>
    <w:p w14:paraId="64353E47" w14:textId="77777777" w:rsidR="00F34DFF" w:rsidRPr="00F34DFF" w:rsidRDefault="00F34DFF" w:rsidP="009E55C4">
      <w:pPr>
        <w:pStyle w:val="Default"/>
        <w:rPr>
          <w:rFonts w:ascii="Arial" w:hAnsi="Arial" w:cs="Arial"/>
          <w:sz w:val="22"/>
          <w:szCs w:val="22"/>
        </w:rPr>
      </w:pPr>
    </w:p>
    <w:p w14:paraId="69A31EFB" w14:textId="025E2749" w:rsidR="00B95450" w:rsidRPr="00F0085F" w:rsidRDefault="00B95450" w:rsidP="00B95450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Ofertę zakupu</w:t>
      </w:r>
      <w:r w:rsidR="004C63CB" w:rsidRPr="004C63CB">
        <w:rPr>
          <w:rFonts w:ascii="Arial" w:hAnsi="Arial" w:cs="Arial"/>
          <w:sz w:val="22"/>
          <w:szCs w:val="22"/>
        </w:rPr>
        <w:t xml:space="preserve"> </w:t>
      </w:r>
      <w:r w:rsidR="004C63CB">
        <w:rPr>
          <w:rFonts w:ascii="Arial" w:hAnsi="Arial" w:cs="Arial"/>
          <w:sz w:val="22"/>
          <w:szCs w:val="22"/>
        </w:rPr>
        <w:t xml:space="preserve">dla poszczególnych zestawów </w:t>
      </w:r>
      <w:r w:rsidRPr="00755AC9">
        <w:rPr>
          <w:rFonts w:ascii="Arial" w:hAnsi="Arial" w:cs="Arial"/>
          <w:sz w:val="22"/>
          <w:szCs w:val="22"/>
        </w:rPr>
        <w:t xml:space="preserve">sprzętu </w:t>
      </w:r>
      <w:r w:rsidRPr="00F0085F">
        <w:rPr>
          <w:rFonts w:ascii="Arial" w:hAnsi="Arial" w:cs="Arial"/>
          <w:color w:val="auto"/>
          <w:sz w:val="22"/>
          <w:szCs w:val="22"/>
        </w:rPr>
        <w:t xml:space="preserve">wojskowego należy składać </w:t>
      </w:r>
      <w:r w:rsidR="004C63CB">
        <w:rPr>
          <w:rFonts w:ascii="Arial" w:hAnsi="Arial" w:cs="Arial"/>
          <w:color w:val="auto"/>
          <w:sz w:val="22"/>
          <w:szCs w:val="22"/>
        </w:rPr>
        <w:br/>
      </w:r>
      <w:r w:rsidRPr="00F0085F">
        <w:rPr>
          <w:rFonts w:ascii="Arial" w:hAnsi="Arial" w:cs="Arial"/>
          <w:color w:val="auto"/>
          <w:sz w:val="22"/>
          <w:szCs w:val="22"/>
        </w:rPr>
        <w:t>w siedzibie Wojskowego Instytutu Technicznego Uzb</w:t>
      </w:r>
      <w:r w:rsidR="00C61B94">
        <w:rPr>
          <w:rFonts w:ascii="Arial" w:hAnsi="Arial" w:cs="Arial"/>
          <w:color w:val="auto"/>
          <w:sz w:val="22"/>
          <w:szCs w:val="22"/>
        </w:rPr>
        <w:t>rojenia (Kancelaria jawna pok. Nr 1</w:t>
      </w:r>
      <w:r w:rsidRPr="00F0085F">
        <w:rPr>
          <w:rFonts w:ascii="Arial" w:hAnsi="Arial" w:cs="Arial"/>
          <w:color w:val="auto"/>
          <w:sz w:val="22"/>
          <w:szCs w:val="22"/>
        </w:rPr>
        <w:t xml:space="preserve">4 budynek </w:t>
      </w:r>
      <w:r w:rsidR="00C61B94">
        <w:rPr>
          <w:rFonts w:ascii="Arial" w:hAnsi="Arial" w:cs="Arial"/>
          <w:color w:val="auto"/>
          <w:sz w:val="22"/>
          <w:szCs w:val="22"/>
        </w:rPr>
        <w:t>sztabu nr 16</w:t>
      </w:r>
      <w:r>
        <w:rPr>
          <w:rFonts w:ascii="Arial" w:hAnsi="Arial" w:cs="Arial"/>
          <w:color w:val="auto"/>
          <w:sz w:val="22"/>
          <w:szCs w:val="22"/>
        </w:rPr>
        <w:t xml:space="preserve">) w terminie do dnia </w:t>
      </w:r>
      <w:r w:rsidR="003833A8">
        <w:rPr>
          <w:rFonts w:ascii="Arial" w:hAnsi="Arial" w:cs="Arial"/>
          <w:color w:val="auto"/>
          <w:sz w:val="22"/>
          <w:szCs w:val="22"/>
        </w:rPr>
        <w:t>18.07.2023</w:t>
      </w:r>
      <w:r w:rsidR="000C2C91">
        <w:rPr>
          <w:rFonts w:ascii="Arial" w:hAnsi="Arial" w:cs="Arial"/>
          <w:color w:val="auto"/>
          <w:sz w:val="22"/>
          <w:szCs w:val="22"/>
        </w:rPr>
        <w:t xml:space="preserve"> r.</w:t>
      </w:r>
      <w:r w:rsidR="002F314D" w:rsidDel="002F314D">
        <w:rPr>
          <w:rFonts w:ascii="Arial" w:hAnsi="Arial" w:cs="Arial"/>
          <w:color w:val="auto"/>
          <w:sz w:val="22"/>
          <w:szCs w:val="22"/>
        </w:rPr>
        <w:t xml:space="preserve"> </w:t>
      </w:r>
      <w:r w:rsidRPr="00F0085F">
        <w:rPr>
          <w:rFonts w:ascii="Arial" w:hAnsi="Arial" w:cs="Arial"/>
          <w:color w:val="auto"/>
          <w:sz w:val="22"/>
          <w:szCs w:val="22"/>
        </w:rPr>
        <w:t>o godz. 1</w:t>
      </w:r>
      <w:r>
        <w:rPr>
          <w:rFonts w:ascii="Arial" w:hAnsi="Arial" w:cs="Arial"/>
          <w:color w:val="auto"/>
          <w:sz w:val="22"/>
          <w:szCs w:val="22"/>
        </w:rPr>
        <w:t>0</w:t>
      </w:r>
      <w:r w:rsidRPr="00F0085F">
        <w:rPr>
          <w:rFonts w:ascii="Arial" w:hAnsi="Arial" w:cs="Arial"/>
          <w:color w:val="auto"/>
          <w:sz w:val="22"/>
          <w:szCs w:val="22"/>
        </w:rPr>
        <w:t xml:space="preserve">.00 na wykazie – formularzu ofertowym </w:t>
      </w:r>
      <w:r>
        <w:rPr>
          <w:rFonts w:ascii="Arial" w:hAnsi="Arial" w:cs="Arial"/>
          <w:color w:val="auto"/>
          <w:sz w:val="22"/>
          <w:szCs w:val="22"/>
        </w:rPr>
        <w:t>otrzymanym</w:t>
      </w:r>
      <w:r w:rsidRPr="00F0085F">
        <w:rPr>
          <w:rFonts w:ascii="Arial" w:hAnsi="Arial" w:cs="Arial"/>
          <w:color w:val="auto"/>
          <w:sz w:val="22"/>
          <w:szCs w:val="22"/>
        </w:rPr>
        <w:t xml:space="preserve"> jak w pkt. 3.</w:t>
      </w:r>
      <w:r w:rsidRPr="00F0085F">
        <w:rPr>
          <w:rFonts w:ascii="Arial" w:hAnsi="Arial" w:cs="Arial"/>
          <w:color w:val="auto"/>
        </w:rPr>
        <w:t xml:space="preserve"> </w:t>
      </w:r>
      <w:r w:rsidRPr="00F0085F">
        <w:rPr>
          <w:rFonts w:ascii="Arial" w:hAnsi="Arial" w:cs="Arial"/>
          <w:color w:val="auto"/>
          <w:sz w:val="22"/>
          <w:szCs w:val="22"/>
        </w:rPr>
        <w:t>Oferta musi znajdować się w zamkniętej (zaklejonej) kopercie, na której oferent umieszcza:</w:t>
      </w:r>
    </w:p>
    <w:p w14:paraId="31E86052" w14:textId="77777777" w:rsidR="00B95450" w:rsidRPr="00F0085F" w:rsidRDefault="00B95450" w:rsidP="00B95450">
      <w:pPr>
        <w:pStyle w:val="Akapitzlist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F0085F">
        <w:rPr>
          <w:rFonts w:ascii="Arial" w:hAnsi="Arial" w:cs="Arial"/>
          <w:color w:val="auto"/>
          <w:sz w:val="22"/>
          <w:szCs w:val="22"/>
        </w:rPr>
        <w:t>- nazwę oraz adres oferenta;</w:t>
      </w:r>
    </w:p>
    <w:p w14:paraId="3AC3FB29" w14:textId="4C9EEB75" w:rsidR="00B95450" w:rsidRPr="00F0085F" w:rsidRDefault="00B95450" w:rsidP="00B95450">
      <w:pPr>
        <w:pStyle w:val="Akapitzlist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F0085F">
        <w:rPr>
          <w:rFonts w:ascii="Arial" w:hAnsi="Arial" w:cs="Arial"/>
          <w:color w:val="auto"/>
          <w:sz w:val="22"/>
          <w:szCs w:val="22"/>
        </w:rPr>
        <w:t xml:space="preserve">- dopisek: </w:t>
      </w:r>
      <w:r w:rsidR="00DE0E13">
        <w:rPr>
          <w:rFonts w:ascii="Arial" w:hAnsi="Arial" w:cs="Arial"/>
          <w:i/>
          <w:color w:val="auto"/>
          <w:sz w:val="22"/>
          <w:szCs w:val="22"/>
        </w:rPr>
        <w:t>„Przetarg nr 01/</w:t>
      </w:r>
      <w:r w:rsidR="00793D51">
        <w:rPr>
          <w:rFonts w:ascii="Arial" w:hAnsi="Arial" w:cs="Arial"/>
          <w:i/>
          <w:color w:val="auto"/>
          <w:sz w:val="22"/>
          <w:szCs w:val="22"/>
        </w:rPr>
        <w:t>23</w:t>
      </w:r>
      <w:r w:rsidRPr="00F0085F">
        <w:rPr>
          <w:rFonts w:ascii="Arial" w:hAnsi="Arial" w:cs="Arial"/>
          <w:i/>
          <w:color w:val="auto"/>
          <w:sz w:val="22"/>
          <w:szCs w:val="22"/>
        </w:rPr>
        <w:t>/L/KO”.</w:t>
      </w:r>
      <w:r w:rsidRPr="00F0085F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B8737C7" w14:textId="77777777" w:rsidR="009E55C4" w:rsidRDefault="009E55C4" w:rsidP="003C00C2">
      <w:pPr>
        <w:pStyle w:val="Default"/>
        <w:ind w:firstLine="284"/>
        <w:rPr>
          <w:rFonts w:ascii="Arial" w:hAnsi="Arial" w:cs="Arial"/>
          <w:sz w:val="22"/>
          <w:szCs w:val="22"/>
        </w:rPr>
      </w:pPr>
      <w:r w:rsidRPr="00F34DFF">
        <w:rPr>
          <w:rFonts w:ascii="Arial" w:hAnsi="Arial" w:cs="Arial"/>
          <w:sz w:val="22"/>
          <w:szCs w:val="22"/>
        </w:rPr>
        <w:t xml:space="preserve">W sytuacji niewłaściwego oznaczenia oferty ryzyko jej otwarcia spoczywa na oferencie. </w:t>
      </w:r>
    </w:p>
    <w:p w14:paraId="5D7385A3" w14:textId="77777777" w:rsidR="004E2B63" w:rsidRPr="00F34DFF" w:rsidRDefault="004E2B63" w:rsidP="009E55C4">
      <w:pPr>
        <w:pStyle w:val="Default"/>
        <w:rPr>
          <w:rFonts w:ascii="Arial" w:hAnsi="Arial" w:cs="Arial"/>
          <w:sz w:val="22"/>
          <w:szCs w:val="22"/>
        </w:rPr>
      </w:pPr>
    </w:p>
    <w:p w14:paraId="33DAAED5" w14:textId="48DCE397" w:rsidR="00B7154D" w:rsidRDefault="009E55C4" w:rsidP="000451B4">
      <w:pPr>
        <w:pStyle w:val="Default"/>
        <w:numPr>
          <w:ilvl w:val="0"/>
          <w:numId w:val="1"/>
        </w:numPr>
        <w:spacing w:after="75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7154D">
        <w:rPr>
          <w:rFonts w:ascii="Arial" w:hAnsi="Arial" w:cs="Arial"/>
          <w:sz w:val="22"/>
          <w:szCs w:val="22"/>
        </w:rPr>
        <w:t xml:space="preserve">Wycofanie, uzupełnienie lub zmiana oferty odbywa się w taki sam sposób jak złożenie oferty. Na kopercie należy umieścić stosowny dopisek </w:t>
      </w:r>
      <w:r w:rsidRPr="00B7154D">
        <w:rPr>
          <w:rFonts w:ascii="Arial" w:hAnsi="Arial" w:cs="Arial"/>
          <w:bCs/>
          <w:sz w:val="22"/>
          <w:szCs w:val="22"/>
        </w:rPr>
        <w:t xml:space="preserve">„wycofanie oferty do przetargu nr </w:t>
      </w:r>
      <w:r w:rsidR="00DE0E13">
        <w:rPr>
          <w:rFonts w:ascii="Arial" w:hAnsi="Arial" w:cs="Arial"/>
          <w:color w:val="auto"/>
          <w:sz w:val="22"/>
          <w:szCs w:val="22"/>
        </w:rPr>
        <w:t>01/</w:t>
      </w:r>
      <w:r w:rsidR="00B704D1">
        <w:rPr>
          <w:rFonts w:ascii="Arial" w:hAnsi="Arial" w:cs="Arial"/>
          <w:color w:val="auto"/>
          <w:sz w:val="22"/>
          <w:szCs w:val="22"/>
        </w:rPr>
        <w:t>23</w:t>
      </w:r>
      <w:r w:rsidR="000451B4" w:rsidRPr="000451B4">
        <w:rPr>
          <w:rFonts w:ascii="Arial" w:hAnsi="Arial" w:cs="Arial"/>
          <w:color w:val="auto"/>
          <w:sz w:val="22"/>
          <w:szCs w:val="22"/>
        </w:rPr>
        <w:t>/L/KO</w:t>
      </w:r>
      <w:r w:rsidRPr="000451B4">
        <w:rPr>
          <w:rFonts w:ascii="Arial" w:hAnsi="Arial" w:cs="Arial"/>
          <w:bCs/>
          <w:sz w:val="22"/>
          <w:szCs w:val="22"/>
        </w:rPr>
        <w:t>”</w:t>
      </w:r>
      <w:r w:rsidRPr="00B7154D">
        <w:rPr>
          <w:rFonts w:ascii="Arial" w:hAnsi="Arial" w:cs="Arial"/>
          <w:bCs/>
          <w:sz w:val="22"/>
          <w:szCs w:val="22"/>
        </w:rPr>
        <w:t xml:space="preserve"> </w:t>
      </w:r>
      <w:r w:rsidRPr="00B7154D">
        <w:rPr>
          <w:rFonts w:ascii="Arial" w:hAnsi="Arial" w:cs="Arial"/>
          <w:sz w:val="22"/>
          <w:szCs w:val="22"/>
        </w:rPr>
        <w:t xml:space="preserve">lub </w:t>
      </w:r>
      <w:r w:rsidRPr="00B7154D">
        <w:rPr>
          <w:rFonts w:ascii="Arial" w:hAnsi="Arial" w:cs="Arial"/>
          <w:bCs/>
          <w:sz w:val="22"/>
          <w:szCs w:val="22"/>
        </w:rPr>
        <w:t xml:space="preserve">„uzupełnienie/zmiana oferty do przetargu nr </w:t>
      </w:r>
      <w:r w:rsidR="000451B4">
        <w:rPr>
          <w:rFonts w:ascii="Arial" w:hAnsi="Arial" w:cs="Arial"/>
          <w:bCs/>
          <w:sz w:val="22"/>
          <w:szCs w:val="22"/>
        </w:rPr>
        <w:t xml:space="preserve"> </w:t>
      </w:r>
      <w:r w:rsidR="00DE0E13">
        <w:rPr>
          <w:rFonts w:ascii="Arial" w:hAnsi="Arial" w:cs="Arial"/>
          <w:color w:val="auto"/>
          <w:sz w:val="22"/>
          <w:szCs w:val="22"/>
        </w:rPr>
        <w:t>01/</w:t>
      </w:r>
      <w:r w:rsidR="00B704D1">
        <w:rPr>
          <w:rFonts w:ascii="Arial" w:hAnsi="Arial" w:cs="Arial"/>
          <w:color w:val="auto"/>
          <w:sz w:val="22"/>
          <w:szCs w:val="22"/>
        </w:rPr>
        <w:t>23</w:t>
      </w:r>
      <w:r w:rsidR="000451B4">
        <w:rPr>
          <w:rFonts w:ascii="Arial" w:hAnsi="Arial" w:cs="Arial"/>
          <w:color w:val="auto"/>
          <w:sz w:val="22"/>
          <w:szCs w:val="22"/>
        </w:rPr>
        <w:t>/L/KO”</w:t>
      </w:r>
      <w:r w:rsidRPr="00B7154D">
        <w:rPr>
          <w:rFonts w:ascii="Arial" w:hAnsi="Arial" w:cs="Arial"/>
          <w:bCs/>
          <w:sz w:val="22"/>
          <w:szCs w:val="22"/>
        </w:rPr>
        <w:t xml:space="preserve">. </w:t>
      </w:r>
    </w:p>
    <w:p w14:paraId="6771FB71" w14:textId="77777777" w:rsidR="00B95450" w:rsidRPr="000451B4" w:rsidRDefault="00B95450" w:rsidP="00B95450">
      <w:pPr>
        <w:pStyle w:val="Default"/>
        <w:spacing w:after="75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1AC804A1" w14:textId="77777777" w:rsidR="009E55C4" w:rsidRPr="000451B4" w:rsidRDefault="009E55C4" w:rsidP="00C61B94">
      <w:pPr>
        <w:pStyle w:val="Default"/>
        <w:numPr>
          <w:ilvl w:val="0"/>
          <w:numId w:val="1"/>
        </w:numPr>
        <w:spacing w:after="75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7154D">
        <w:rPr>
          <w:rFonts w:ascii="Arial" w:hAnsi="Arial" w:cs="Arial"/>
          <w:sz w:val="22"/>
          <w:szCs w:val="22"/>
        </w:rPr>
        <w:t xml:space="preserve">Oferta na </w:t>
      </w:r>
      <w:r w:rsidR="00C61B94">
        <w:rPr>
          <w:rFonts w:ascii="Arial" w:hAnsi="Arial" w:cs="Arial"/>
          <w:sz w:val="22"/>
          <w:szCs w:val="22"/>
        </w:rPr>
        <w:t>poszczególne zestawy pakietów</w:t>
      </w:r>
      <w:r w:rsidR="00C61B94" w:rsidRPr="00755AC9">
        <w:rPr>
          <w:rFonts w:ascii="Arial" w:hAnsi="Arial" w:cs="Arial"/>
          <w:sz w:val="22"/>
          <w:szCs w:val="22"/>
        </w:rPr>
        <w:t xml:space="preserve"> sprzętu </w:t>
      </w:r>
      <w:r w:rsidR="00C61B94" w:rsidRPr="00F0085F">
        <w:rPr>
          <w:rFonts w:ascii="Arial" w:hAnsi="Arial" w:cs="Arial"/>
          <w:color w:val="auto"/>
          <w:sz w:val="22"/>
          <w:szCs w:val="22"/>
        </w:rPr>
        <w:t>wojskowego</w:t>
      </w:r>
      <w:r w:rsidR="00C61B94" w:rsidRPr="00B7154D">
        <w:rPr>
          <w:rFonts w:ascii="Arial" w:hAnsi="Arial" w:cs="Arial"/>
          <w:sz w:val="22"/>
          <w:szCs w:val="22"/>
        </w:rPr>
        <w:t xml:space="preserve"> </w:t>
      </w:r>
      <w:r w:rsidRPr="00B7154D">
        <w:rPr>
          <w:rFonts w:ascii="Arial" w:hAnsi="Arial" w:cs="Arial"/>
          <w:sz w:val="22"/>
          <w:szCs w:val="22"/>
        </w:rPr>
        <w:t xml:space="preserve">musi być sporządzona </w:t>
      </w:r>
      <w:r w:rsidR="00C61B94">
        <w:rPr>
          <w:rFonts w:ascii="Arial" w:hAnsi="Arial" w:cs="Arial"/>
          <w:sz w:val="22"/>
          <w:szCs w:val="22"/>
        </w:rPr>
        <w:br/>
      </w:r>
      <w:r w:rsidRPr="00B7154D">
        <w:rPr>
          <w:rFonts w:ascii="Arial" w:hAnsi="Arial" w:cs="Arial"/>
          <w:sz w:val="22"/>
          <w:szCs w:val="22"/>
        </w:rPr>
        <w:t xml:space="preserve">w języku polskim, w formie papierowej. Oferta powinna zostać sporządzona na wykazie – formularzu ofertowym stanowiącym </w:t>
      </w:r>
      <w:r w:rsidRPr="00B12F11">
        <w:rPr>
          <w:rFonts w:ascii="Arial" w:hAnsi="Arial" w:cs="Arial"/>
          <w:b/>
          <w:color w:val="auto"/>
          <w:sz w:val="22"/>
          <w:szCs w:val="22"/>
        </w:rPr>
        <w:t>załącznik nr 1</w:t>
      </w:r>
      <w:r w:rsidRPr="00B12F11">
        <w:rPr>
          <w:rFonts w:ascii="Arial" w:hAnsi="Arial" w:cs="Arial"/>
          <w:color w:val="auto"/>
          <w:sz w:val="22"/>
          <w:szCs w:val="22"/>
        </w:rPr>
        <w:t xml:space="preserve"> </w:t>
      </w:r>
      <w:r w:rsidRPr="00B7154D">
        <w:rPr>
          <w:rFonts w:ascii="Arial" w:hAnsi="Arial" w:cs="Arial"/>
          <w:sz w:val="22"/>
          <w:szCs w:val="22"/>
        </w:rPr>
        <w:t>do niniejszego obwieszczenia. Oferent może złoż</w:t>
      </w:r>
      <w:r w:rsidR="00B12F11">
        <w:rPr>
          <w:rFonts w:ascii="Arial" w:hAnsi="Arial" w:cs="Arial"/>
          <w:sz w:val="22"/>
          <w:szCs w:val="22"/>
        </w:rPr>
        <w:t>yć tylko jedną ofertę na</w:t>
      </w:r>
      <w:r w:rsidR="00C61B94">
        <w:rPr>
          <w:rFonts w:ascii="Arial" w:hAnsi="Arial" w:cs="Arial"/>
          <w:sz w:val="22"/>
          <w:szCs w:val="22"/>
        </w:rPr>
        <w:t xml:space="preserve"> wybrany zestaw pakietów</w:t>
      </w:r>
      <w:r w:rsidR="00C61B94" w:rsidRPr="00755AC9">
        <w:rPr>
          <w:rFonts w:ascii="Arial" w:hAnsi="Arial" w:cs="Arial"/>
          <w:sz w:val="22"/>
          <w:szCs w:val="22"/>
        </w:rPr>
        <w:t xml:space="preserve"> sprzętu </w:t>
      </w:r>
      <w:r w:rsidR="00C61B94" w:rsidRPr="00F0085F">
        <w:rPr>
          <w:rFonts w:ascii="Arial" w:hAnsi="Arial" w:cs="Arial"/>
          <w:color w:val="auto"/>
          <w:sz w:val="22"/>
          <w:szCs w:val="22"/>
        </w:rPr>
        <w:t>wojskowego</w:t>
      </w:r>
      <w:r w:rsidR="00C61B94">
        <w:rPr>
          <w:rFonts w:ascii="Arial" w:hAnsi="Arial" w:cs="Arial"/>
          <w:color w:val="auto"/>
          <w:sz w:val="22"/>
          <w:szCs w:val="22"/>
        </w:rPr>
        <w:t>.</w:t>
      </w:r>
    </w:p>
    <w:p w14:paraId="06666185" w14:textId="77777777" w:rsidR="000451B4" w:rsidRPr="000451B4" w:rsidRDefault="000451B4" w:rsidP="000451B4">
      <w:pPr>
        <w:pStyle w:val="Default"/>
        <w:numPr>
          <w:ilvl w:val="0"/>
          <w:numId w:val="1"/>
        </w:numPr>
        <w:spacing w:after="138"/>
        <w:ind w:left="284" w:hanging="284"/>
        <w:jc w:val="both"/>
        <w:rPr>
          <w:rFonts w:ascii="Arial" w:hAnsi="Arial" w:cs="Arial"/>
          <w:sz w:val="22"/>
          <w:szCs w:val="22"/>
        </w:rPr>
      </w:pPr>
      <w:r w:rsidRPr="000451B4">
        <w:rPr>
          <w:rFonts w:ascii="Arial" w:hAnsi="Arial" w:cs="Arial"/>
          <w:sz w:val="22"/>
          <w:szCs w:val="22"/>
        </w:rPr>
        <w:lastRenderedPageBreak/>
        <w:t xml:space="preserve">Ewentualne poprawki w treści oferty w formie papierowej powinny być naniesione czytelnie i sygnowane podpisem oferenta lub jego pełnomocnika. </w:t>
      </w:r>
    </w:p>
    <w:p w14:paraId="20B7D44E" w14:textId="052EB929" w:rsidR="000451B4" w:rsidRDefault="000451B4" w:rsidP="000451B4">
      <w:pPr>
        <w:pStyle w:val="Default"/>
        <w:numPr>
          <w:ilvl w:val="0"/>
          <w:numId w:val="1"/>
        </w:numPr>
        <w:spacing w:after="138"/>
        <w:ind w:left="284" w:hanging="284"/>
        <w:jc w:val="both"/>
        <w:rPr>
          <w:rFonts w:ascii="Arial" w:hAnsi="Arial" w:cs="Arial"/>
          <w:sz w:val="22"/>
          <w:szCs w:val="22"/>
        </w:rPr>
      </w:pPr>
      <w:r w:rsidRPr="000451B4">
        <w:rPr>
          <w:rFonts w:ascii="Arial" w:hAnsi="Arial" w:cs="Arial"/>
          <w:sz w:val="22"/>
          <w:szCs w:val="22"/>
        </w:rPr>
        <w:t>Oferta w formie papierowej musi być podpisan</w:t>
      </w:r>
      <w:r>
        <w:rPr>
          <w:rFonts w:ascii="Arial" w:hAnsi="Arial" w:cs="Arial"/>
          <w:sz w:val="22"/>
          <w:szCs w:val="22"/>
        </w:rPr>
        <w:t xml:space="preserve">a przez osobę/-y uprawnioną/-e </w:t>
      </w:r>
      <w:r w:rsidRPr="000451B4">
        <w:rPr>
          <w:rFonts w:ascii="Arial" w:hAnsi="Arial" w:cs="Arial"/>
          <w:sz w:val="22"/>
          <w:szCs w:val="22"/>
        </w:rPr>
        <w:t>reprezentacji oferenta zgodnie z KRS lub CEIDG</w:t>
      </w:r>
      <w:r w:rsidR="002100AB">
        <w:rPr>
          <w:rFonts w:ascii="Arial" w:hAnsi="Arial" w:cs="Arial"/>
          <w:sz w:val="22"/>
          <w:szCs w:val="22"/>
        </w:rPr>
        <w:t>,</w:t>
      </w:r>
      <w:r w:rsidRPr="000451B4">
        <w:rPr>
          <w:rFonts w:ascii="Arial" w:hAnsi="Arial" w:cs="Arial"/>
          <w:sz w:val="22"/>
          <w:szCs w:val="22"/>
        </w:rPr>
        <w:t xml:space="preserve"> w tym przynajmniej przez jedną osobę uprawnioną do prowadzenia lub kierowania działalnością określoną w koncesji. </w:t>
      </w:r>
    </w:p>
    <w:p w14:paraId="47587586" w14:textId="77777777" w:rsidR="000451B4" w:rsidRPr="00E87015" w:rsidRDefault="000451B4" w:rsidP="000451B4">
      <w:pPr>
        <w:pStyle w:val="Default"/>
        <w:numPr>
          <w:ilvl w:val="0"/>
          <w:numId w:val="1"/>
        </w:numPr>
        <w:spacing w:after="138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E87015">
        <w:rPr>
          <w:rFonts w:ascii="Arial" w:hAnsi="Arial" w:cs="Arial"/>
          <w:sz w:val="22"/>
          <w:szCs w:val="22"/>
          <w:u w:val="single"/>
        </w:rPr>
        <w:t xml:space="preserve">Do oferty należy dołączyć: </w:t>
      </w:r>
    </w:p>
    <w:p w14:paraId="27A17092" w14:textId="77777777" w:rsidR="000451B4" w:rsidRPr="000451B4" w:rsidRDefault="000451B4" w:rsidP="002736BF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 w:rsidRPr="000451B4">
        <w:rPr>
          <w:rFonts w:ascii="Arial" w:hAnsi="Arial" w:cs="Arial"/>
          <w:sz w:val="22"/>
          <w:szCs w:val="22"/>
        </w:rPr>
        <w:t xml:space="preserve">1) aktualną koncesję MSWiA/MSW (wraz z decyzjami) lub inne dokumenty uprawniające do nabycia rzeczy ruchomych koncesjonowanych; </w:t>
      </w:r>
    </w:p>
    <w:p w14:paraId="7768512D" w14:textId="77777777" w:rsidR="000451B4" w:rsidRPr="000451B4" w:rsidRDefault="000451B4" w:rsidP="002736BF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 w:rsidRPr="000451B4">
        <w:rPr>
          <w:rFonts w:ascii="Arial" w:hAnsi="Arial" w:cs="Arial"/>
          <w:sz w:val="22"/>
          <w:szCs w:val="22"/>
        </w:rPr>
        <w:t xml:space="preserve">2) aktualny odpis z rejestru przedsiębiorstw KRS/wydruk z CI KRS lub wydruk z CEIDG; </w:t>
      </w:r>
    </w:p>
    <w:p w14:paraId="77FF17C4" w14:textId="77777777" w:rsidR="000451B4" w:rsidRPr="000451B4" w:rsidRDefault="000451B4" w:rsidP="002736BF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 w:rsidRPr="000451B4">
        <w:rPr>
          <w:rFonts w:ascii="Arial" w:hAnsi="Arial" w:cs="Arial"/>
          <w:sz w:val="22"/>
          <w:szCs w:val="22"/>
        </w:rPr>
        <w:t>3</w:t>
      </w:r>
      <w:r w:rsidR="00B12F11">
        <w:rPr>
          <w:rFonts w:ascii="Arial" w:hAnsi="Arial" w:cs="Arial"/>
          <w:sz w:val="22"/>
          <w:szCs w:val="22"/>
        </w:rPr>
        <w:t>) potwierdzenie wpłaty wadium;</w:t>
      </w:r>
      <w:r w:rsidRPr="000451B4">
        <w:rPr>
          <w:rFonts w:ascii="Arial" w:hAnsi="Arial" w:cs="Arial"/>
          <w:sz w:val="22"/>
          <w:szCs w:val="22"/>
        </w:rPr>
        <w:t xml:space="preserve"> </w:t>
      </w:r>
    </w:p>
    <w:p w14:paraId="103FB41D" w14:textId="77777777" w:rsidR="000451B4" w:rsidRPr="000451B4" w:rsidRDefault="000451B4" w:rsidP="002736BF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0451B4">
        <w:rPr>
          <w:rFonts w:ascii="Arial" w:hAnsi="Arial" w:cs="Arial"/>
          <w:sz w:val="22"/>
          <w:szCs w:val="22"/>
        </w:rPr>
        <w:t xml:space="preserve">) pełnomocnictwa (jeżeli są wymagane); </w:t>
      </w:r>
    </w:p>
    <w:p w14:paraId="3D50E80D" w14:textId="75ECBF36" w:rsidR="000C2C91" w:rsidRDefault="000451B4" w:rsidP="004C63CB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Pr="000451B4">
        <w:rPr>
          <w:rFonts w:ascii="Arial" w:hAnsi="Arial" w:cs="Arial"/>
          <w:sz w:val="22"/>
          <w:szCs w:val="22"/>
        </w:rPr>
        <w:t xml:space="preserve">) w przypadku zakupu rzeczy ruchomych koncesjonowanych stanowiących odpady: aktualną decyzję na zbieranie lub przetwarzanie (odzysk albo unieszkodliwianie) odpadów wydanej zgodnie z wymogami ustawy z dnia 14 grudnia 2012 r. </w:t>
      </w:r>
      <w:r w:rsidRPr="000451B4">
        <w:rPr>
          <w:rFonts w:ascii="Arial" w:hAnsi="Arial" w:cs="Arial"/>
          <w:i/>
          <w:iCs/>
          <w:sz w:val="22"/>
          <w:szCs w:val="22"/>
        </w:rPr>
        <w:t xml:space="preserve">o odpadach </w:t>
      </w:r>
      <w:ins w:id="0" w:author="Agnieszka Kostrzewa" w:date="2023-07-03T09:15:00Z">
        <w:r w:rsidR="00BE26FA">
          <w:rPr>
            <w:rFonts w:ascii="Arial" w:hAnsi="Arial" w:cs="Arial"/>
            <w:i/>
            <w:iCs/>
            <w:sz w:val="22"/>
            <w:szCs w:val="22"/>
          </w:rPr>
          <w:br/>
        </w:r>
      </w:ins>
      <w:bookmarkStart w:id="1" w:name="_GoBack"/>
      <w:bookmarkEnd w:id="1"/>
      <w:r w:rsidRPr="000451B4">
        <w:rPr>
          <w:rFonts w:ascii="Arial" w:hAnsi="Arial" w:cs="Arial"/>
          <w:sz w:val="22"/>
          <w:szCs w:val="22"/>
        </w:rPr>
        <w:t>(Dz. U. z 202</w:t>
      </w:r>
      <w:r w:rsidR="00300BA9">
        <w:rPr>
          <w:rFonts w:ascii="Arial" w:hAnsi="Arial" w:cs="Arial"/>
          <w:sz w:val="22"/>
          <w:szCs w:val="22"/>
        </w:rPr>
        <w:t>2 r. poz. 699 z</w:t>
      </w:r>
      <w:r w:rsidR="0013118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361BC">
        <w:rPr>
          <w:rFonts w:ascii="Arial" w:hAnsi="Arial" w:cs="Arial"/>
          <w:sz w:val="22"/>
          <w:szCs w:val="22"/>
        </w:rPr>
        <w:t>pó</w:t>
      </w:r>
      <w:r w:rsidR="0013118B">
        <w:rPr>
          <w:rFonts w:ascii="Arial" w:hAnsi="Arial" w:cs="Arial"/>
          <w:sz w:val="22"/>
          <w:szCs w:val="22"/>
        </w:rPr>
        <w:t>ź</w:t>
      </w:r>
      <w:r w:rsidR="004361BC">
        <w:rPr>
          <w:rFonts w:ascii="Arial" w:hAnsi="Arial" w:cs="Arial"/>
          <w:sz w:val="22"/>
          <w:szCs w:val="22"/>
        </w:rPr>
        <w:t>n</w:t>
      </w:r>
      <w:proofErr w:type="spellEnd"/>
      <w:r w:rsidR="004361BC">
        <w:rPr>
          <w:rFonts w:ascii="Arial" w:hAnsi="Arial" w:cs="Arial"/>
          <w:sz w:val="22"/>
          <w:szCs w:val="22"/>
        </w:rPr>
        <w:t>.</w:t>
      </w:r>
      <w:r w:rsidRPr="000451B4">
        <w:rPr>
          <w:rFonts w:ascii="Arial" w:hAnsi="Arial" w:cs="Arial"/>
          <w:sz w:val="22"/>
          <w:szCs w:val="22"/>
        </w:rPr>
        <w:t xml:space="preserve"> zm.) lub ustawy z dnia 27 kwietnia 2001 r. </w:t>
      </w:r>
      <w:r w:rsidRPr="000451B4">
        <w:rPr>
          <w:rFonts w:ascii="Arial" w:hAnsi="Arial" w:cs="Arial"/>
          <w:i/>
          <w:iCs/>
          <w:sz w:val="22"/>
          <w:szCs w:val="22"/>
        </w:rPr>
        <w:t xml:space="preserve">Prawo ochrony środowiska </w:t>
      </w:r>
      <w:r w:rsidRPr="000451B4">
        <w:rPr>
          <w:rFonts w:ascii="Arial" w:hAnsi="Arial" w:cs="Arial"/>
          <w:sz w:val="22"/>
          <w:szCs w:val="22"/>
        </w:rPr>
        <w:t>(</w:t>
      </w:r>
      <w:r w:rsidR="00991F65" w:rsidRPr="00991F65">
        <w:rPr>
          <w:rFonts w:ascii="Arial" w:hAnsi="Arial" w:cs="Arial"/>
          <w:sz w:val="22"/>
          <w:szCs w:val="22"/>
        </w:rPr>
        <w:t xml:space="preserve">Dz. U. z 2022 r. poz. 2556 z </w:t>
      </w:r>
      <w:proofErr w:type="spellStart"/>
      <w:r w:rsidR="00991F65" w:rsidRPr="00991F65">
        <w:rPr>
          <w:rFonts w:ascii="Arial" w:hAnsi="Arial" w:cs="Arial"/>
          <w:sz w:val="22"/>
          <w:szCs w:val="22"/>
        </w:rPr>
        <w:t>późn</w:t>
      </w:r>
      <w:proofErr w:type="spellEnd"/>
      <w:r w:rsidR="00991F65" w:rsidRPr="00991F65">
        <w:rPr>
          <w:rFonts w:ascii="Arial" w:hAnsi="Arial" w:cs="Arial"/>
          <w:sz w:val="22"/>
          <w:szCs w:val="22"/>
        </w:rPr>
        <w:t>. zm.).</w:t>
      </w:r>
    </w:p>
    <w:p w14:paraId="35F2ECA5" w14:textId="436D3E8C" w:rsidR="004C63CB" w:rsidRDefault="004C63CB" w:rsidP="004C63CB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6) ) O</w:t>
      </w:r>
      <w:r w:rsidRPr="000451B4">
        <w:rPr>
          <w:rFonts w:ascii="Arial" w:hAnsi="Arial" w:cs="Arial"/>
          <w:sz w:val="22"/>
          <w:szCs w:val="22"/>
        </w:rPr>
        <w:t>świadczenie w sprawie rodzajów transportowanych odpadów, ujętych w rejestrze BDO</w:t>
      </w:r>
      <w:r>
        <w:rPr>
          <w:rFonts w:ascii="Arial" w:hAnsi="Arial" w:cs="Arial"/>
          <w:sz w:val="22"/>
          <w:szCs w:val="22"/>
        </w:rPr>
        <w:t xml:space="preserve"> </w:t>
      </w:r>
      <w:r w:rsidRPr="000451B4">
        <w:rPr>
          <w:rFonts w:ascii="Arial" w:hAnsi="Arial" w:cs="Arial"/>
          <w:sz w:val="22"/>
          <w:szCs w:val="22"/>
        </w:rPr>
        <w:t xml:space="preserve">(wzór oświadczenia stanowi </w:t>
      </w:r>
      <w:r w:rsidRPr="00E87015">
        <w:rPr>
          <w:rFonts w:ascii="Arial" w:hAnsi="Arial" w:cs="Arial"/>
          <w:b/>
          <w:sz w:val="22"/>
          <w:szCs w:val="22"/>
        </w:rPr>
        <w:t>załącznik nr 2</w:t>
      </w:r>
      <w:r>
        <w:rPr>
          <w:rFonts w:ascii="Arial" w:hAnsi="Arial" w:cs="Arial"/>
          <w:sz w:val="22"/>
          <w:szCs w:val="22"/>
        </w:rPr>
        <w:t xml:space="preserve"> do niniejszego obwieszczenia).</w:t>
      </w:r>
      <w:r w:rsidRPr="000451B4">
        <w:rPr>
          <w:rFonts w:ascii="Arial" w:hAnsi="Arial" w:cs="Arial"/>
          <w:sz w:val="22"/>
          <w:szCs w:val="22"/>
        </w:rPr>
        <w:t xml:space="preserve"> </w:t>
      </w:r>
    </w:p>
    <w:p w14:paraId="21E5B9E2" w14:textId="22266025" w:rsidR="004C63CB" w:rsidRDefault="004C63CB" w:rsidP="004C63CB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</w:p>
    <w:p w14:paraId="4E0138A4" w14:textId="4219A11E" w:rsidR="000451B4" w:rsidRPr="000451B4" w:rsidRDefault="002E3D50" w:rsidP="002E3D50">
      <w:pPr>
        <w:pStyle w:val="Default"/>
        <w:spacing w:after="138"/>
        <w:ind w:left="426" w:hanging="426"/>
        <w:jc w:val="both"/>
        <w:rPr>
          <w:rFonts w:ascii="Arial" w:hAnsi="Arial" w:cs="Arial"/>
          <w:sz w:val="22"/>
          <w:szCs w:val="22"/>
        </w:rPr>
      </w:pPr>
      <w:r w:rsidRPr="002E3D50">
        <w:rPr>
          <w:rFonts w:ascii="Arial" w:hAnsi="Arial" w:cs="Arial"/>
          <w:b/>
          <w:sz w:val="22"/>
          <w:szCs w:val="22"/>
        </w:rPr>
        <w:t>11.</w:t>
      </w:r>
      <w:r>
        <w:rPr>
          <w:rFonts w:ascii="Arial" w:hAnsi="Arial" w:cs="Arial"/>
          <w:sz w:val="22"/>
          <w:szCs w:val="22"/>
        </w:rPr>
        <w:t xml:space="preserve"> </w:t>
      </w:r>
      <w:r w:rsidR="0036749C">
        <w:rPr>
          <w:rFonts w:ascii="Arial" w:hAnsi="Arial" w:cs="Arial"/>
          <w:color w:val="000000" w:themeColor="text1"/>
          <w:sz w:val="22"/>
          <w:szCs w:val="22"/>
        </w:rPr>
        <w:t>W p</w:t>
      </w:r>
      <w:r w:rsidR="0036749C" w:rsidRPr="006239F3">
        <w:rPr>
          <w:rFonts w:ascii="Arial" w:hAnsi="Arial" w:cs="Arial"/>
          <w:sz w:val="22"/>
          <w:szCs w:val="22"/>
        </w:rPr>
        <w:t xml:space="preserve">rzypadku gdy dotychczasowe zezwolenia na zbieranie odpadów lub zezwolenia </w:t>
      </w:r>
      <w:r w:rsidR="0036749C" w:rsidRPr="006239F3">
        <w:rPr>
          <w:rFonts w:ascii="Arial" w:hAnsi="Arial" w:cs="Arial"/>
          <w:sz w:val="22"/>
          <w:szCs w:val="22"/>
        </w:rPr>
        <w:br/>
        <w:t>na przetwarzanie odpadów wygasają, oferent zobowiązany jest dołączyć dokument poświadczający, że nie później niż trzy miesiące przed upływem tego czasu złożył wniosek o wydanie nowego zezwolenia na zbieranie odpadów lub zezwolenia na przetwarzanie odpadów, i że zawarł w tym wniosku kody odpadów będące przedmiotem jego oferty.</w:t>
      </w:r>
    </w:p>
    <w:p w14:paraId="718F9E4B" w14:textId="77777777" w:rsidR="00E87015" w:rsidRDefault="000451B4" w:rsidP="00E87015">
      <w:pPr>
        <w:pStyle w:val="Default"/>
        <w:numPr>
          <w:ilvl w:val="0"/>
          <w:numId w:val="2"/>
        </w:numPr>
        <w:spacing w:after="85"/>
        <w:ind w:left="426" w:hanging="426"/>
        <w:jc w:val="both"/>
        <w:rPr>
          <w:rFonts w:ascii="Arial" w:hAnsi="Arial" w:cs="Arial"/>
          <w:sz w:val="22"/>
          <w:szCs w:val="22"/>
        </w:rPr>
      </w:pPr>
      <w:r w:rsidRPr="000451B4">
        <w:rPr>
          <w:rFonts w:ascii="Arial" w:hAnsi="Arial" w:cs="Arial"/>
          <w:sz w:val="22"/>
          <w:szCs w:val="22"/>
        </w:rPr>
        <w:t xml:space="preserve">Organizator przetargu dopuszcza możliwości składania ofert wspólnych, jednak tylko gdy każdy z oferentów z osobna spełni warunek dotyczący posiadania koncesji oraz ww. zezwoleń, przy czym zakres posiadanych uprawnień będzie oceniany łącznie dla oferentów. W takim przypadku oferenci zobowiązani są ustanowić pełnomocnika do reprezentowania ich w przetargu oraz załączyć do oferty w oryginale stosowne pełnomocnictwo. Przed podpisaniem umowy organizator przetargu może żądać umowy regulującej współpracę oferentów. </w:t>
      </w:r>
    </w:p>
    <w:p w14:paraId="2DB892BE" w14:textId="77777777" w:rsidR="00E87015" w:rsidRDefault="000451B4" w:rsidP="00E87015">
      <w:pPr>
        <w:pStyle w:val="Default"/>
        <w:numPr>
          <w:ilvl w:val="0"/>
          <w:numId w:val="2"/>
        </w:numPr>
        <w:spacing w:after="85"/>
        <w:ind w:left="426" w:hanging="426"/>
        <w:jc w:val="both"/>
        <w:rPr>
          <w:rFonts w:ascii="Arial" w:hAnsi="Arial" w:cs="Arial"/>
          <w:sz w:val="22"/>
          <w:szCs w:val="22"/>
        </w:rPr>
      </w:pPr>
      <w:r w:rsidRPr="00E87015">
        <w:rPr>
          <w:rFonts w:ascii="Arial" w:hAnsi="Arial" w:cs="Arial"/>
          <w:sz w:val="22"/>
          <w:szCs w:val="22"/>
        </w:rPr>
        <w:t>W przypadku, gdy oferta jest podpisana przez pełnomocnika lub oferenci występują wspólnie, do oferty musi być dołączony w oryginale pisemny dokument (pełnomocnictwo), z którego będzie wynikał zakres umocowania</w:t>
      </w:r>
      <w:r w:rsidR="00E87015">
        <w:rPr>
          <w:rFonts w:ascii="Arial" w:hAnsi="Arial" w:cs="Arial"/>
          <w:sz w:val="22"/>
          <w:szCs w:val="22"/>
        </w:rPr>
        <w:t xml:space="preserve">. </w:t>
      </w:r>
      <w:r w:rsidRPr="00E87015">
        <w:rPr>
          <w:rFonts w:ascii="Arial" w:hAnsi="Arial" w:cs="Arial"/>
          <w:sz w:val="22"/>
          <w:szCs w:val="22"/>
        </w:rPr>
        <w:t xml:space="preserve"> </w:t>
      </w:r>
      <w:r w:rsidR="00E87015">
        <w:rPr>
          <w:rFonts w:ascii="Arial" w:hAnsi="Arial" w:cs="Arial"/>
          <w:sz w:val="22"/>
          <w:szCs w:val="22"/>
        </w:rPr>
        <w:t xml:space="preserve"> </w:t>
      </w:r>
    </w:p>
    <w:p w14:paraId="1CE2414B" w14:textId="77777777" w:rsidR="00E87015" w:rsidRDefault="000451B4" w:rsidP="00E87015">
      <w:pPr>
        <w:pStyle w:val="Default"/>
        <w:numPr>
          <w:ilvl w:val="0"/>
          <w:numId w:val="2"/>
        </w:numPr>
        <w:spacing w:after="85"/>
        <w:ind w:left="426" w:hanging="426"/>
        <w:jc w:val="both"/>
        <w:rPr>
          <w:rFonts w:ascii="Arial" w:hAnsi="Arial" w:cs="Arial"/>
          <w:sz w:val="22"/>
          <w:szCs w:val="22"/>
        </w:rPr>
      </w:pPr>
      <w:r w:rsidRPr="00E87015">
        <w:rPr>
          <w:rFonts w:ascii="Arial" w:hAnsi="Arial" w:cs="Arial"/>
          <w:sz w:val="22"/>
          <w:szCs w:val="22"/>
        </w:rPr>
        <w:t xml:space="preserve">Dopuszcza się udzielenie pisemnego pełnomocnictwa do reprezentacji oferenta lub oferentów występujących wspólnie na dany rok kalendarzowy. </w:t>
      </w:r>
    </w:p>
    <w:p w14:paraId="2EEF8B8D" w14:textId="77777777" w:rsidR="00E87015" w:rsidRDefault="000451B4" w:rsidP="00E87015">
      <w:pPr>
        <w:pStyle w:val="Default"/>
        <w:numPr>
          <w:ilvl w:val="0"/>
          <w:numId w:val="2"/>
        </w:numPr>
        <w:spacing w:after="85"/>
        <w:ind w:left="426" w:hanging="426"/>
        <w:jc w:val="both"/>
        <w:rPr>
          <w:rFonts w:ascii="Arial" w:hAnsi="Arial" w:cs="Arial"/>
          <w:sz w:val="22"/>
          <w:szCs w:val="22"/>
        </w:rPr>
      </w:pPr>
      <w:r w:rsidRPr="00E87015">
        <w:rPr>
          <w:rFonts w:ascii="Arial" w:hAnsi="Arial" w:cs="Arial"/>
          <w:sz w:val="22"/>
          <w:szCs w:val="22"/>
        </w:rPr>
        <w:t>Dok</w:t>
      </w:r>
      <w:r w:rsidR="00B12F11">
        <w:rPr>
          <w:rFonts w:ascii="Arial" w:hAnsi="Arial" w:cs="Arial"/>
          <w:sz w:val="22"/>
          <w:szCs w:val="22"/>
        </w:rPr>
        <w:t>umenty ujęte w ust. 10 pkt 1 i 4</w:t>
      </w:r>
      <w:r w:rsidRPr="00E87015">
        <w:rPr>
          <w:rFonts w:ascii="Arial" w:hAnsi="Arial" w:cs="Arial"/>
          <w:sz w:val="22"/>
          <w:szCs w:val="22"/>
        </w:rPr>
        <w:t xml:space="preserve"> należy złożyć w kopiach poświadczonych „za zgodność z oryginałem” przez oferenta lub osobę/y upoważnioną/e do składania oświadczeń woli w imieniu oferenta</w:t>
      </w:r>
      <w:r w:rsidR="00E87015">
        <w:rPr>
          <w:rFonts w:ascii="Arial" w:hAnsi="Arial" w:cs="Arial"/>
          <w:sz w:val="22"/>
          <w:szCs w:val="22"/>
        </w:rPr>
        <w:t xml:space="preserve">. </w:t>
      </w:r>
    </w:p>
    <w:p w14:paraId="36C967A1" w14:textId="77777777" w:rsidR="00E87015" w:rsidRDefault="000451B4" w:rsidP="00E87015">
      <w:pPr>
        <w:pStyle w:val="Default"/>
        <w:numPr>
          <w:ilvl w:val="0"/>
          <w:numId w:val="2"/>
        </w:numPr>
        <w:spacing w:after="85"/>
        <w:ind w:left="426" w:hanging="426"/>
        <w:jc w:val="both"/>
        <w:rPr>
          <w:rFonts w:ascii="Arial" w:hAnsi="Arial" w:cs="Arial"/>
          <w:sz w:val="22"/>
          <w:szCs w:val="22"/>
        </w:rPr>
      </w:pPr>
      <w:r w:rsidRPr="00E87015">
        <w:rPr>
          <w:rFonts w:ascii="Arial" w:hAnsi="Arial" w:cs="Arial"/>
          <w:sz w:val="22"/>
          <w:szCs w:val="22"/>
        </w:rPr>
        <w:t>Koszty sporządzenia oferty oraz innych dokumentów i uczestnictwa w przetargu ponosi oferent niezależnie od wynik</w:t>
      </w:r>
      <w:r w:rsidR="00E87015">
        <w:rPr>
          <w:rFonts w:ascii="Arial" w:hAnsi="Arial" w:cs="Arial"/>
          <w:sz w:val="22"/>
          <w:szCs w:val="22"/>
        </w:rPr>
        <w:t>u postępowania przetargowego.</w:t>
      </w:r>
    </w:p>
    <w:p w14:paraId="6799694C" w14:textId="3EED2A2A" w:rsidR="00E87015" w:rsidRDefault="000451B4" w:rsidP="00E87015">
      <w:pPr>
        <w:pStyle w:val="Default"/>
        <w:numPr>
          <w:ilvl w:val="0"/>
          <w:numId w:val="2"/>
        </w:numPr>
        <w:spacing w:after="85"/>
        <w:ind w:left="426" w:hanging="426"/>
        <w:jc w:val="both"/>
        <w:rPr>
          <w:rFonts w:ascii="Arial" w:hAnsi="Arial" w:cs="Arial"/>
          <w:sz w:val="22"/>
          <w:szCs w:val="22"/>
        </w:rPr>
      </w:pPr>
      <w:r w:rsidRPr="00E87015">
        <w:rPr>
          <w:rFonts w:ascii="Arial" w:hAnsi="Arial" w:cs="Arial"/>
          <w:sz w:val="22"/>
          <w:szCs w:val="22"/>
        </w:rPr>
        <w:t xml:space="preserve">Kryterium wyboru oferty - za najkorzystniejszą ofertę uznana zostanie oferta z najwyższą ceną oferowaną za </w:t>
      </w:r>
      <w:r w:rsidR="00EE3A11">
        <w:rPr>
          <w:rFonts w:ascii="Arial" w:hAnsi="Arial" w:cs="Arial"/>
          <w:sz w:val="22"/>
          <w:szCs w:val="22"/>
        </w:rPr>
        <w:t>dany zestaw (nr 1, 2, 3 , 4 lub 5</w:t>
      </w:r>
      <w:r w:rsidR="00C61B94">
        <w:rPr>
          <w:rFonts w:ascii="Arial" w:hAnsi="Arial" w:cs="Arial"/>
          <w:sz w:val="22"/>
          <w:szCs w:val="22"/>
        </w:rPr>
        <w:t>) oferowanych pakietów znajdujących</w:t>
      </w:r>
      <w:r w:rsidRPr="00E87015">
        <w:rPr>
          <w:rFonts w:ascii="Arial" w:hAnsi="Arial" w:cs="Arial"/>
          <w:sz w:val="22"/>
          <w:szCs w:val="22"/>
        </w:rPr>
        <w:t xml:space="preserve"> się </w:t>
      </w:r>
      <w:r w:rsidR="00C61B94">
        <w:rPr>
          <w:rFonts w:ascii="Arial" w:hAnsi="Arial" w:cs="Arial"/>
          <w:sz w:val="22"/>
          <w:szCs w:val="22"/>
        </w:rPr>
        <w:br/>
      </w:r>
      <w:r w:rsidRPr="00E87015">
        <w:rPr>
          <w:rFonts w:ascii="Arial" w:hAnsi="Arial" w:cs="Arial"/>
          <w:sz w:val="22"/>
          <w:szCs w:val="22"/>
        </w:rPr>
        <w:t xml:space="preserve">w wykazie </w:t>
      </w:r>
      <w:r w:rsidR="00E87015">
        <w:rPr>
          <w:rFonts w:ascii="Arial" w:hAnsi="Arial" w:cs="Arial"/>
          <w:sz w:val="22"/>
          <w:szCs w:val="22"/>
        </w:rPr>
        <w:t>do przetargu</w:t>
      </w:r>
      <w:r w:rsidRPr="00E87015">
        <w:rPr>
          <w:rFonts w:ascii="Arial" w:hAnsi="Arial" w:cs="Arial"/>
          <w:sz w:val="22"/>
          <w:szCs w:val="22"/>
        </w:rPr>
        <w:t xml:space="preserve">. </w:t>
      </w:r>
      <w:r w:rsidRPr="00E87015">
        <w:rPr>
          <w:rFonts w:ascii="Arial" w:hAnsi="Arial" w:cs="Arial"/>
          <w:b/>
          <w:bCs/>
          <w:sz w:val="22"/>
          <w:szCs w:val="22"/>
        </w:rPr>
        <w:t xml:space="preserve">Oferty, które nie będą złożone na </w:t>
      </w:r>
      <w:r w:rsidR="004B1A7A">
        <w:rPr>
          <w:rFonts w:ascii="Arial" w:hAnsi="Arial" w:cs="Arial"/>
          <w:b/>
          <w:bCs/>
          <w:sz w:val="22"/>
          <w:szCs w:val="22"/>
        </w:rPr>
        <w:t xml:space="preserve">wskazany zestaw pakietów sprzętu wojskowego </w:t>
      </w:r>
      <w:r w:rsidRPr="00E87015">
        <w:rPr>
          <w:rFonts w:ascii="Arial" w:hAnsi="Arial" w:cs="Arial"/>
          <w:b/>
          <w:bCs/>
          <w:sz w:val="22"/>
          <w:szCs w:val="22"/>
        </w:rPr>
        <w:t xml:space="preserve">- zostaną uznane za nieważne. </w:t>
      </w:r>
    </w:p>
    <w:p w14:paraId="03697256" w14:textId="5FC0054F" w:rsidR="00E87015" w:rsidRDefault="000451B4" w:rsidP="00E87015">
      <w:pPr>
        <w:pStyle w:val="Default"/>
        <w:numPr>
          <w:ilvl w:val="0"/>
          <w:numId w:val="2"/>
        </w:numPr>
        <w:spacing w:after="85"/>
        <w:ind w:left="426" w:hanging="426"/>
        <w:jc w:val="both"/>
        <w:rPr>
          <w:rFonts w:ascii="Arial" w:hAnsi="Arial" w:cs="Arial"/>
          <w:sz w:val="22"/>
          <w:szCs w:val="22"/>
        </w:rPr>
      </w:pPr>
      <w:r w:rsidRPr="00E87015">
        <w:rPr>
          <w:rFonts w:ascii="Arial" w:hAnsi="Arial" w:cs="Arial"/>
          <w:sz w:val="22"/>
          <w:szCs w:val="22"/>
        </w:rPr>
        <w:t xml:space="preserve">Organizatorowi przetargu przysługuje prawo swobodnego wyboru oferty, jeżeli uczestnicy przetargu zaoferują taką samą cenę. </w:t>
      </w:r>
    </w:p>
    <w:p w14:paraId="64987E3D" w14:textId="1B3BC5B9" w:rsidR="004C63CB" w:rsidRPr="00E52ED5" w:rsidRDefault="002C670C" w:rsidP="002C670C">
      <w:pPr>
        <w:pStyle w:val="Default"/>
        <w:numPr>
          <w:ilvl w:val="0"/>
          <w:numId w:val="2"/>
        </w:numPr>
        <w:spacing w:after="85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Oferent pozostaje zobowiązany ofertą od chwili jej złożenia aż do dnia zawarcia umowy </w:t>
      </w:r>
      <w:r w:rsidRPr="00E52ED5">
        <w:rPr>
          <w:rFonts w:ascii="Arial" w:hAnsi="Arial" w:cs="Arial"/>
          <w:sz w:val="22"/>
          <w:szCs w:val="22"/>
        </w:rPr>
        <w:t>sprzedaży tj. do 11.08.2023 r.</w:t>
      </w:r>
    </w:p>
    <w:p w14:paraId="565E70FD" w14:textId="77777777" w:rsidR="000451B4" w:rsidRPr="00E87015" w:rsidRDefault="000451B4" w:rsidP="00E87015">
      <w:pPr>
        <w:pStyle w:val="Default"/>
        <w:numPr>
          <w:ilvl w:val="0"/>
          <w:numId w:val="2"/>
        </w:numPr>
        <w:spacing w:after="85"/>
        <w:ind w:left="426" w:hanging="426"/>
        <w:jc w:val="both"/>
        <w:rPr>
          <w:rFonts w:ascii="Arial" w:hAnsi="Arial" w:cs="Arial"/>
          <w:sz w:val="22"/>
          <w:szCs w:val="22"/>
        </w:rPr>
      </w:pPr>
      <w:r w:rsidRPr="00E87015">
        <w:rPr>
          <w:rFonts w:ascii="Arial" w:hAnsi="Arial" w:cs="Arial"/>
          <w:sz w:val="22"/>
          <w:szCs w:val="22"/>
        </w:rPr>
        <w:t xml:space="preserve">Przed złożeniem oferty należy zapoznać się z informacjami zamieszczonymi na stronie internetowej </w:t>
      </w:r>
      <w:r w:rsidR="00E87015">
        <w:rPr>
          <w:rFonts w:ascii="Arial" w:hAnsi="Arial" w:cs="Arial"/>
          <w:sz w:val="22"/>
          <w:szCs w:val="22"/>
        </w:rPr>
        <w:t>WITU</w:t>
      </w:r>
      <w:r w:rsidRPr="00E87015">
        <w:rPr>
          <w:rFonts w:ascii="Arial" w:hAnsi="Arial" w:cs="Arial"/>
          <w:sz w:val="22"/>
          <w:szCs w:val="22"/>
        </w:rPr>
        <w:t xml:space="preserve"> </w:t>
      </w:r>
      <w:r w:rsidR="00E87015">
        <w:rPr>
          <w:rFonts w:ascii="Arial" w:hAnsi="Arial" w:cs="Arial"/>
          <w:b/>
          <w:bCs/>
          <w:sz w:val="22"/>
          <w:szCs w:val="22"/>
        </w:rPr>
        <w:t>www.witu.mil.</w:t>
      </w:r>
      <w:r w:rsidRPr="00E87015">
        <w:rPr>
          <w:rFonts w:ascii="Arial" w:hAnsi="Arial" w:cs="Arial"/>
          <w:b/>
          <w:bCs/>
          <w:sz w:val="22"/>
          <w:szCs w:val="22"/>
        </w:rPr>
        <w:t xml:space="preserve">pl </w:t>
      </w:r>
      <w:r w:rsidRPr="00E87015">
        <w:rPr>
          <w:rFonts w:ascii="Arial" w:hAnsi="Arial" w:cs="Arial"/>
          <w:sz w:val="22"/>
          <w:szCs w:val="22"/>
        </w:rPr>
        <w:t>w zakładce „</w:t>
      </w:r>
      <w:r w:rsidR="009D13CF">
        <w:rPr>
          <w:rFonts w:ascii="Arial" w:hAnsi="Arial" w:cs="Arial"/>
          <w:b/>
          <w:bCs/>
          <w:sz w:val="22"/>
          <w:szCs w:val="22"/>
        </w:rPr>
        <w:t>Ogłoszenia</w:t>
      </w:r>
      <w:r w:rsidR="00E87015" w:rsidRPr="002736BF">
        <w:rPr>
          <w:rFonts w:ascii="Arial" w:hAnsi="Arial" w:cs="Arial"/>
          <w:bCs/>
          <w:sz w:val="22"/>
          <w:szCs w:val="22"/>
        </w:rPr>
        <w:t>”</w:t>
      </w:r>
      <w:r w:rsidR="002736BF">
        <w:rPr>
          <w:rFonts w:ascii="Arial" w:hAnsi="Arial" w:cs="Arial"/>
          <w:b/>
          <w:bCs/>
          <w:sz w:val="22"/>
          <w:szCs w:val="22"/>
        </w:rPr>
        <w:t>.</w:t>
      </w:r>
    </w:p>
    <w:p w14:paraId="00216AE9" w14:textId="77777777" w:rsidR="00E87015" w:rsidRDefault="00E87015" w:rsidP="00E87015">
      <w:pPr>
        <w:pStyle w:val="Default"/>
        <w:spacing w:after="85"/>
        <w:jc w:val="both"/>
        <w:rPr>
          <w:rFonts w:ascii="Arial" w:hAnsi="Arial" w:cs="Arial"/>
          <w:b/>
          <w:bCs/>
          <w:sz w:val="22"/>
          <w:szCs w:val="22"/>
        </w:rPr>
      </w:pPr>
    </w:p>
    <w:p w14:paraId="1D0F2DAF" w14:textId="77777777" w:rsidR="00E87015" w:rsidRDefault="00E87015" w:rsidP="00E87015">
      <w:pPr>
        <w:pStyle w:val="Default"/>
        <w:spacing w:after="85"/>
        <w:jc w:val="both"/>
        <w:rPr>
          <w:rFonts w:ascii="Arial" w:hAnsi="Arial" w:cs="Arial"/>
          <w:b/>
          <w:bCs/>
          <w:sz w:val="22"/>
          <w:szCs w:val="22"/>
        </w:rPr>
      </w:pPr>
      <w:r w:rsidRPr="00E87015">
        <w:rPr>
          <w:rFonts w:ascii="Arial" w:hAnsi="Arial" w:cs="Arial"/>
          <w:b/>
          <w:bCs/>
          <w:sz w:val="22"/>
          <w:szCs w:val="22"/>
        </w:rPr>
        <w:lastRenderedPageBreak/>
        <w:t xml:space="preserve">WADIUM </w:t>
      </w:r>
    </w:p>
    <w:p w14:paraId="6A585F86" w14:textId="77777777" w:rsidR="00E87015" w:rsidRPr="00E87015" w:rsidRDefault="00E87015" w:rsidP="00E87015">
      <w:pPr>
        <w:pStyle w:val="Default"/>
        <w:spacing w:after="85"/>
        <w:jc w:val="both"/>
        <w:rPr>
          <w:rFonts w:ascii="Arial" w:hAnsi="Arial" w:cs="Arial"/>
          <w:b/>
          <w:bCs/>
          <w:sz w:val="22"/>
          <w:szCs w:val="22"/>
        </w:rPr>
      </w:pPr>
    </w:p>
    <w:p w14:paraId="5B5594CF" w14:textId="2BF2179C" w:rsidR="002736BF" w:rsidRDefault="00E87015" w:rsidP="002736BF">
      <w:pPr>
        <w:pStyle w:val="Default"/>
        <w:numPr>
          <w:ilvl w:val="0"/>
          <w:numId w:val="2"/>
        </w:numPr>
        <w:spacing w:after="85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E87015">
        <w:rPr>
          <w:rFonts w:ascii="Arial" w:hAnsi="Arial" w:cs="Arial"/>
          <w:bCs/>
          <w:sz w:val="22"/>
          <w:szCs w:val="22"/>
        </w:rPr>
        <w:t xml:space="preserve">Warunkiem przystąpienia do przetargu jest wpłacenie wadium w wysokości 10 % ceny wywoławczej </w:t>
      </w:r>
      <w:r w:rsidR="004B1A7A">
        <w:rPr>
          <w:rFonts w:ascii="Arial" w:hAnsi="Arial" w:cs="Arial"/>
          <w:bCs/>
          <w:sz w:val="22"/>
          <w:szCs w:val="22"/>
        </w:rPr>
        <w:t>wybranego zestawu pakietów</w:t>
      </w:r>
      <w:r w:rsidRPr="00E87015">
        <w:rPr>
          <w:rFonts w:ascii="Arial" w:hAnsi="Arial" w:cs="Arial"/>
          <w:bCs/>
          <w:sz w:val="22"/>
          <w:szCs w:val="22"/>
        </w:rPr>
        <w:t xml:space="preserve"> sprzętu wojskowego</w:t>
      </w:r>
      <w:r w:rsidR="00EA40AF">
        <w:rPr>
          <w:rFonts w:ascii="Arial" w:hAnsi="Arial" w:cs="Arial"/>
          <w:bCs/>
          <w:sz w:val="22"/>
          <w:szCs w:val="22"/>
        </w:rPr>
        <w:t xml:space="preserve"> (nr 1, 2, 3, 4, 5</w:t>
      </w:r>
      <w:r w:rsidR="004B1A7A">
        <w:rPr>
          <w:rFonts w:ascii="Arial" w:hAnsi="Arial" w:cs="Arial"/>
          <w:bCs/>
          <w:sz w:val="22"/>
          <w:szCs w:val="22"/>
        </w:rPr>
        <w:t>)</w:t>
      </w:r>
      <w:r w:rsidRPr="00E87015">
        <w:rPr>
          <w:rFonts w:ascii="Arial" w:hAnsi="Arial" w:cs="Arial"/>
          <w:bCs/>
          <w:sz w:val="22"/>
          <w:szCs w:val="22"/>
        </w:rPr>
        <w:t xml:space="preserve">. Wadium należy wnieść w walucie polskiej (PLN) przelewem na rachunek bankowy WITU o nr: Bank PKO BP S.A. </w:t>
      </w:r>
      <w:r w:rsidR="004C5AB2">
        <w:rPr>
          <w:rFonts w:ascii="Arial" w:hAnsi="Arial" w:cs="Arial"/>
          <w:bCs/>
          <w:sz w:val="22"/>
          <w:szCs w:val="22"/>
        </w:rPr>
        <w:t>38 1020 1042 0000 8002 0512 3536</w:t>
      </w:r>
      <w:r w:rsidRPr="00E87015">
        <w:rPr>
          <w:rFonts w:ascii="Arial" w:hAnsi="Arial" w:cs="Arial"/>
          <w:bCs/>
          <w:sz w:val="22"/>
          <w:szCs w:val="22"/>
        </w:rPr>
        <w:t>, z ad</w:t>
      </w:r>
      <w:r w:rsidR="002736BF">
        <w:rPr>
          <w:rFonts w:ascii="Arial" w:hAnsi="Arial" w:cs="Arial"/>
          <w:bCs/>
          <w:sz w:val="22"/>
          <w:szCs w:val="22"/>
        </w:rPr>
        <w:t xml:space="preserve">notacją „Wadium na przetarg nr </w:t>
      </w:r>
      <w:r w:rsidR="00076202">
        <w:rPr>
          <w:rFonts w:ascii="Arial" w:hAnsi="Arial" w:cs="Arial"/>
          <w:bCs/>
          <w:sz w:val="22"/>
          <w:szCs w:val="22"/>
        </w:rPr>
        <w:t>01/</w:t>
      </w:r>
      <w:r w:rsidR="00531B0E">
        <w:rPr>
          <w:rFonts w:ascii="Arial" w:hAnsi="Arial" w:cs="Arial"/>
          <w:bCs/>
          <w:sz w:val="22"/>
          <w:szCs w:val="22"/>
        </w:rPr>
        <w:t>23</w:t>
      </w:r>
      <w:r w:rsidRPr="00E87015">
        <w:rPr>
          <w:rFonts w:ascii="Arial" w:hAnsi="Arial" w:cs="Arial"/>
          <w:bCs/>
          <w:sz w:val="22"/>
          <w:szCs w:val="22"/>
        </w:rPr>
        <w:t>/L/KO” najpóźniej w przeddzień terminu składania ofert. Wadium uznaje się za skutecznie wniesione gdy zostało zaksięgowane na rachunku organizatora przetargu najpóźniej w przeddzień składania ofert.</w:t>
      </w:r>
    </w:p>
    <w:p w14:paraId="7D3AB013" w14:textId="77777777" w:rsidR="002736BF" w:rsidRDefault="00E87015" w:rsidP="002736BF">
      <w:pPr>
        <w:pStyle w:val="Default"/>
        <w:numPr>
          <w:ilvl w:val="0"/>
          <w:numId w:val="2"/>
        </w:numPr>
        <w:spacing w:after="85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2736BF">
        <w:rPr>
          <w:rFonts w:ascii="Arial" w:hAnsi="Arial" w:cs="Arial"/>
          <w:sz w:val="22"/>
          <w:szCs w:val="22"/>
        </w:rPr>
        <w:t xml:space="preserve">Brak wniesienia wadium w wyznaczonym terminie powoduje uznanie oferty za nieważną. </w:t>
      </w:r>
    </w:p>
    <w:p w14:paraId="4F81B1CD" w14:textId="5187D4AA" w:rsidR="002736BF" w:rsidRPr="00787296" w:rsidRDefault="00E87015" w:rsidP="002736BF">
      <w:pPr>
        <w:pStyle w:val="Default"/>
        <w:numPr>
          <w:ilvl w:val="0"/>
          <w:numId w:val="2"/>
        </w:numPr>
        <w:spacing w:after="85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2736BF">
        <w:rPr>
          <w:rFonts w:ascii="Arial" w:hAnsi="Arial" w:cs="Arial"/>
          <w:sz w:val="22"/>
          <w:szCs w:val="22"/>
        </w:rPr>
        <w:t>Wadium złożone przez oferentów, których oferty nie zostały przyjęte, zostanie zwrócone niezwłocznie po zakończeniu przetargu, a oferentom, których oferta została uznana za najkorzystniejszą, zostanie zarachowan</w:t>
      </w:r>
      <w:r w:rsidR="00B8232A">
        <w:rPr>
          <w:rFonts w:ascii="Arial" w:hAnsi="Arial" w:cs="Arial"/>
          <w:sz w:val="22"/>
          <w:szCs w:val="22"/>
        </w:rPr>
        <w:t>a</w:t>
      </w:r>
      <w:r w:rsidRPr="002736BF">
        <w:rPr>
          <w:rFonts w:ascii="Arial" w:hAnsi="Arial" w:cs="Arial"/>
          <w:sz w:val="22"/>
          <w:szCs w:val="22"/>
        </w:rPr>
        <w:t xml:space="preserve"> na poczet ceny nabycia</w:t>
      </w:r>
      <w:r w:rsidR="004C63CB">
        <w:rPr>
          <w:rFonts w:ascii="Arial" w:hAnsi="Arial" w:cs="Arial"/>
          <w:sz w:val="22"/>
          <w:szCs w:val="22"/>
        </w:rPr>
        <w:t>.</w:t>
      </w:r>
      <w:r w:rsidR="004C63CB" w:rsidRPr="004C63CB">
        <w:rPr>
          <w:rFonts w:ascii="Arial" w:hAnsi="Arial" w:cs="Arial"/>
          <w:sz w:val="22"/>
          <w:szCs w:val="22"/>
        </w:rPr>
        <w:t xml:space="preserve"> </w:t>
      </w:r>
      <w:r w:rsidR="004C63CB">
        <w:rPr>
          <w:rFonts w:ascii="Arial" w:hAnsi="Arial" w:cs="Arial"/>
          <w:sz w:val="22"/>
          <w:szCs w:val="22"/>
        </w:rPr>
        <w:t xml:space="preserve">Jeżeli wadium złożone przez nabywcę było w innej formie niż w gotówce, ulega zwrotowi po zapłaceniu ceny nabycia. </w:t>
      </w:r>
      <w:r w:rsidR="003E7031">
        <w:rPr>
          <w:rFonts w:ascii="Arial" w:hAnsi="Arial" w:cs="Arial"/>
          <w:sz w:val="22"/>
          <w:szCs w:val="22"/>
        </w:rPr>
        <w:t xml:space="preserve"> </w:t>
      </w:r>
    </w:p>
    <w:p w14:paraId="39E88F43" w14:textId="71E9E425" w:rsidR="00787296" w:rsidRDefault="00787296" w:rsidP="002736BF">
      <w:pPr>
        <w:pStyle w:val="Default"/>
        <w:numPr>
          <w:ilvl w:val="0"/>
          <w:numId w:val="2"/>
        </w:numPr>
        <w:spacing w:after="85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Wadium przepada na rzecz organizatora przetargu, jeżeli żaden z uczestników przetargu nie zaofiaruje ceny nabycia równiej co najmniej cenie wywoławczej. </w:t>
      </w:r>
    </w:p>
    <w:p w14:paraId="3D8EEAB4" w14:textId="77777777" w:rsidR="002736BF" w:rsidRDefault="00E87015" w:rsidP="00E87015">
      <w:pPr>
        <w:pStyle w:val="Default"/>
        <w:numPr>
          <w:ilvl w:val="0"/>
          <w:numId w:val="2"/>
        </w:numPr>
        <w:spacing w:after="85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2736BF">
        <w:rPr>
          <w:rFonts w:ascii="Arial" w:hAnsi="Arial" w:cs="Arial"/>
          <w:sz w:val="22"/>
          <w:szCs w:val="22"/>
        </w:rPr>
        <w:t xml:space="preserve">Wadium przepada na rzecz organizatora przetargu w przypadku, gdy oferent, którego oferta została uznana za najkorzystniejszą, uchyli się od zawarcia umowy sprzedaży w terminie podanym w zawiadomieniu o wyniku przetargu. </w:t>
      </w:r>
    </w:p>
    <w:p w14:paraId="2ECEBE14" w14:textId="77777777" w:rsidR="00E87015" w:rsidRPr="002736BF" w:rsidRDefault="00E87015" w:rsidP="00E87015">
      <w:pPr>
        <w:pStyle w:val="Default"/>
        <w:numPr>
          <w:ilvl w:val="0"/>
          <w:numId w:val="2"/>
        </w:numPr>
        <w:spacing w:after="85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2736BF">
        <w:rPr>
          <w:rFonts w:ascii="Arial" w:hAnsi="Arial" w:cs="Arial"/>
          <w:sz w:val="22"/>
          <w:szCs w:val="22"/>
        </w:rPr>
        <w:t xml:space="preserve">W przypadku unieważnienia przetargu lub jego zakończenia bez przyjęcia oferty wadium zostaje zwrócone niezwłocznie po unieważnieniu przetargu lub jego zakończeniu. </w:t>
      </w:r>
    </w:p>
    <w:p w14:paraId="4C5ED211" w14:textId="77777777" w:rsidR="00E87015" w:rsidRPr="00E87015" w:rsidRDefault="00E87015" w:rsidP="00E87015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6CADB6FB" w14:textId="77777777" w:rsidR="00E87015" w:rsidRPr="00E87015" w:rsidRDefault="00E87015" w:rsidP="00E87015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E87015">
        <w:rPr>
          <w:rFonts w:ascii="Arial" w:hAnsi="Arial" w:cs="Arial"/>
          <w:b/>
          <w:bCs/>
          <w:sz w:val="22"/>
          <w:szCs w:val="22"/>
        </w:rPr>
        <w:t xml:space="preserve">POZOSTAŁE INFORMACJE </w:t>
      </w:r>
    </w:p>
    <w:p w14:paraId="5F51AF19" w14:textId="77777777" w:rsidR="00E87015" w:rsidRPr="00E87015" w:rsidRDefault="00E87015" w:rsidP="00E87015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5BB72BEB" w14:textId="77777777" w:rsidR="002736BF" w:rsidRDefault="00E87015" w:rsidP="002736BF">
      <w:pPr>
        <w:pStyle w:val="Default"/>
        <w:numPr>
          <w:ilvl w:val="0"/>
          <w:numId w:val="2"/>
        </w:numPr>
        <w:spacing w:after="133"/>
        <w:ind w:left="426" w:hanging="426"/>
        <w:jc w:val="both"/>
        <w:rPr>
          <w:rFonts w:ascii="Arial" w:hAnsi="Arial" w:cs="Arial"/>
          <w:sz w:val="22"/>
          <w:szCs w:val="22"/>
        </w:rPr>
      </w:pPr>
      <w:r w:rsidRPr="00E87015">
        <w:rPr>
          <w:rFonts w:ascii="Arial" w:hAnsi="Arial" w:cs="Arial"/>
          <w:sz w:val="22"/>
          <w:szCs w:val="22"/>
        </w:rPr>
        <w:t xml:space="preserve">W otwarciu ofert pisemnych w przetargu uczestniczą oferenci i przedstawiciele podmiotów, którzy posiadają uprawnienia do zakupu rzeczy ruchomych koncesjonowanych lub ich właściwie umocowani pełnomocnicy, którzy muszą posiadać upoważnienie do uczestniczenia w otwarciu ofert. Upoważnienie należy przedstawić komisji przetargowej. Upoważnienie musi być udzielone w formie pisemnej i podpisane przez osoby uprawnione (wzór upoważnienia stanowi </w:t>
      </w:r>
      <w:r w:rsidRPr="002736BF">
        <w:rPr>
          <w:rFonts w:ascii="Arial" w:hAnsi="Arial" w:cs="Arial"/>
          <w:b/>
          <w:sz w:val="22"/>
          <w:szCs w:val="22"/>
        </w:rPr>
        <w:t>załącznik nr 3</w:t>
      </w:r>
      <w:r w:rsidRPr="00E87015">
        <w:rPr>
          <w:rFonts w:ascii="Arial" w:hAnsi="Arial" w:cs="Arial"/>
          <w:sz w:val="22"/>
          <w:szCs w:val="22"/>
        </w:rPr>
        <w:t xml:space="preserve"> do niniejszego obwieszczenia). </w:t>
      </w:r>
    </w:p>
    <w:p w14:paraId="1D1CCE69" w14:textId="77777777" w:rsidR="002736BF" w:rsidRDefault="00E87015" w:rsidP="00E87015">
      <w:pPr>
        <w:pStyle w:val="Default"/>
        <w:numPr>
          <w:ilvl w:val="0"/>
          <w:numId w:val="2"/>
        </w:numPr>
        <w:spacing w:after="133"/>
        <w:ind w:left="426" w:hanging="426"/>
        <w:jc w:val="both"/>
        <w:rPr>
          <w:rFonts w:ascii="Arial" w:hAnsi="Arial" w:cs="Arial"/>
          <w:sz w:val="22"/>
          <w:szCs w:val="22"/>
        </w:rPr>
      </w:pPr>
      <w:r w:rsidRPr="00E87015">
        <w:rPr>
          <w:rFonts w:ascii="Arial" w:hAnsi="Arial" w:cs="Arial"/>
          <w:sz w:val="22"/>
          <w:szCs w:val="22"/>
        </w:rPr>
        <w:t xml:space="preserve">Oferent nie może zastrzec jako poufnej informacji dotyczącej jego oferty pisemnej podawanej do wiadomości podczas przetargu w trakcie otwarcia ofert. </w:t>
      </w:r>
    </w:p>
    <w:p w14:paraId="7527452B" w14:textId="77777777" w:rsidR="002736BF" w:rsidRDefault="00E87015" w:rsidP="00E87015">
      <w:pPr>
        <w:pStyle w:val="Default"/>
        <w:numPr>
          <w:ilvl w:val="0"/>
          <w:numId w:val="2"/>
        </w:numPr>
        <w:spacing w:after="133"/>
        <w:ind w:left="426" w:hanging="426"/>
        <w:jc w:val="both"/>
        <w:rPr>
          <w:rFonts w:ascii="Arial" w:hAnsi="Arial" w:cs="Arial"/>
          <w:sz w:val="22"/>
          <w:szCs w:val="22"/>
        </w:rPr>
      </w:pPr>
      <w:r w:rsidRPr="002736BF">
        <w:rPr>
          <w:rFonts w:ascii="Arial" w:hAnsi="Arial" w:cs="Arial"/>
          <w:sz w:val="22"/>
          <w:szCs w:val="22"/>
        </w:rPr>
        <w:t xml:space="preserve">Ofertę złożoną po terminie składania ofert zwraca się oferentowi bez otwierania, po zakończeniu przetargu. </w:t>
      </w:r>
    </w:p>
    <w:p w14:paraId="7E957735" w14:textId="77777777" w:rsidR="002736BF" w:rsidRDefault="00E87015" w:rsidP="00E87015">
      <w:pPr>
        <w:pStyle w:val="Default"/>
        <w:numPr>
          <w:ilvl w:val="0"/>
          <w:numId w:val="2"/>
        </w:numPr>
        <w:spacing w:after="133"/>
        <w:ind w:left="426" w:hanging="426"/>
        <w:jc w:val="both"/>
        <w:rPr>
          <w:rFonts w:ascii="Arial" w:hAnsi="Arial" w:cs="Arial"/>
          <w:sz w:val="22"/>
          <w:szCs w:val="22"/>
        </w:rPr>
      </w:pPr>
      <w:r w:rsidRPr="002736BF">
        <w:rPr>
          <w:rFonts w:ascii="Arial" w:hAnsi="Arial" w:cs="Arial"/>
          <w:sz w:val="22"/>
          <w:szCs w:val="22"/>
        </w:rPr>
        <w:t xml:space="preserve">Oferty niewycofane przez oferenta przed upływem określonego terminu ich składania, stają się własnością organizatora przetargu i nie podlegają zwrotowi. </w:t>
      </w:r>
    </w:p>
    <w:p w14:paraId="470B1E5F" w14:textId="77777777" w:rsidR="00381D0A" w:rsidRDefault="00E87015" w:rsidP="00E87015">
      <w:pPr>
        <w:pStyle w:val="Default"/>
        <w:numPr>
          <w:ilvl w:val="0"/>
          <w:numId w:val="2"/>
        </w:numPr>
        <w:spacing w:after="133"/>
        <w:ind w:left="426" w:hanging="426"/>
        <w:jc w:val="both"/>
        <w:rPr>
          <w:rFonts w:ascii="Arial" w:hAnsi="Arial" w:cs="Arial"/>
          <w:sz w:val="22"/>
          <w:szCs w:val="22"/>
        </w:rPr>
      </w:pPr>
      <w:r w:rsidRPr="002736BF">
        <w:rPr>
          <w:rFonts w:ascii="Arial" w:hAnsi="Arial" w:cs="Arial"/>
          <w:sz w:val="22"/>
          <w:szCs w:val="22"/>
        </w:rPr>
        <w:t>Organizator przetargu zastrzega sobie, bez podania przyczyny i na każdym etapie przetargu, prawo wyłączenia pozycji przetargowych</w:t>
      </w:r>
      <w:r w:rsidR="004B1A7A">
        <w:rPr>
          <w:rFonts w:ascii="Arial" w:hAnsi="Arial" w:cs="Arial"/>
          <w:sz w:val="22"/>
          <w:szCs w:val="22"/>
        </w:rPr>
        <w:t xml:space="preserve"> (danego pakietu sprzętu wojskowego)</w:t>
      </w:r>
      <w:r w:rsidRPr="002736BF">
        <w:rPr>
          <w:rFonts w:ascii="Arial" w:hAnsi="Arial" w:cs="Arial"/>
          <w:sz w:val="22"/>
          <w:szCs w:val="22"/>
        </w:rPr>
        <w:t xml:space="preserve">, a także prawo unieważnienia przetargu albo jego części w ramach wyłączonych pozycji przetargowych bez możliwości dochodzenia jakichkolwiek roszczeń i odszkodowań przez uczestników przetargu. </w:t>
      </w:r>
    </w:p>
    <w:p w14:paraId="1098EE91" w14:textId="77777777" w:rsidR="001D0C19" w:rsidRDefault="00E87015" w:rsidP="00E87015">
      <w:pPr>
        <w:pStyle w:val="Default"/>
        <w:numPr>
          <w:ilvl w:val="0"/>
          <w:numId w:val="2"/>
        </w:numPr>
        <w:spacing w:after="133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1D0A">
        <w:rPr>
          <w:rFonts w:ascii="Arial" w:hAnsi="Arial" w:cs="Arial"/>
          <w:sz w:val="22"/>
          <w:szCs w:val="22"/>
        </w:rPr>
        <w:t xml:space="preserve">Po zakończeniu przetargu, tj. zatwierdzeniu decyzji komisji przetargowej przez </w:t>
      </w:r>
      <w:r w:rsidR="00381D0A" w:rsidRPr="00381D0A">
        <w:rPr>
          <w:rFonts w:ascii="Arial" w:hAnsi="Arial" w:cs="Arial"/>
          <w:sz w:val="22"/>
          <w:szCs w:val="22"/>
        </w:rPr>
        <w:t>Dyrektora WITU</w:t>
      </w:r>
      <w:r w:rsidRPr="00381D0A">
        <w:rPr>
          <w:rFonts w:ascii="Arial" w:hAnsi="Arial" w:cs="Arial"/>
          <w:sz w:val="22"/>
          <w:szCs w:val="22"/>
        </w:rPr>
        <w:t xml:space="preserve">, organizator przetargu informuje oferentów o przyjęciu lub nie przyjęciu ich ofert, bądź o unieważnieniu przetargu w całości lub części, nie później niż w terminie 5 dni roboczych od dnia zakończenia przetargu przesyłając zawiadomienie o wyniku przetargu. Na </w:t>
      </w:r>
      <w:r w:rsidR="004B1A7A">
        <w:rPr>
          <w:rFonts w:ascii="Arial" w:hAnsi="Arial" w:cs="Arial"/>
          <w:sz w:val="22"/>
          <w:szCs w:val="22"/>
        </w:rPr>
        <w:t>zestaw/y pakietów</w:t>
      </w:r>
      <w:r w:rsidR="00381D0A" w:rsidRPr="00381D0A">
        <w:rPr>
          <w:rFonts w:ascii="Arial" w:hAnsi="Arial" w:cs="Arial"/>
          <w:sz w:val="22"/>
          <w:szCs w:val="22"/>
        </w:rPr>
        <w:t xml:space="preserve"> sprzętu wojskowego </w:t>
      </w:r>
      <w:r w:rsidR="004B1A7A">
        <w:rPr>
          <w:rFonts w:ascii="Arial" w:hAnsi="Arial" w:cs="Arial"/>
          <w:sz w:val="22"/>
          <w:szCs w:val="22"/>
        </w:rPr>
        <w:t>nabyty/</w:t>
      </w:r>
      <w:proofErr w:type="spellStart"/>
      <w:r w:rsidR="004B1A7A">
        <w:rPr>
          <w:rFonts w:ascii="Arial" w:hAnsi="Arial" w:cs="Arial"/>
          <w:sz w:val="22"/>
          <w:szCs w:val="22"/>
        </w:rPr>
        <w:t>ch</w:t>
      </w:r>
      <w:proofErr w:type="spellEnd"/>
      <w:r w:rsidRPr="00381D0A">
        <w:rPr>
          <w:rFonts w:ascii="Arial" w:hAnsi="Arial" w:cs="Arial"/>
          <w:sz w:val="22"/>
          <w:szCs w:val="22"/>
        </w:rPr>
        <w:t xml:space="preserve"> przez oferenta w przetargu zostanie sporządzona umowa sprzedaży z wyznaczonym terminem zapłaty i odbioru, która zostanie przesłana niezwłocznie. Oferent jest zobowiązany zawrzeć umowę sprzedaży </w:t>
      </w:r>
      <w:r w:rsidR="004B1A7A">
        <w:rPr>
          <w:rFonts w:ascii="Arial" w:hAnsi="Arial" w:cs="Arial"/>
          <w:sz w:val="22"/>
          <w:szCs w:val="22"/>
        </w:rPr>
        <w:br/>
      </w:r>
      <w:r w:rsidRPr="00381D0A">
        <w:rPr>
          <w:rFonts w:ascii="Arial" w:hAnsi="Arial" w:cs="Arial"/>
          <w:sz w:val="22"/>
          <w:szCs w:val="22"/>
        </w:rPr>
        <w:t>w terminie podanym w zawiadom</w:t>
      </w:r>
      <w:r w:rsidR="00381D0A" w:rsidRPr="00381D0A">
        <w:rPr>
          <w:rFonts w:ascii="Arial" w:hAnsi="Arial" w:cs="Arial"/>
          <w:sz w:val="22"/>
          <w:szCs w:val="22"/>
        </w:rPr>
        <w:t>ieniu o wyniku przetargu. Wzór umowy</w:t>
      </w:r>
      <w:r w:rsidRPr="00381D0A">
        <w:rPr>
          <w:rFonts w:ascii="Arial" w:hAnsi="Arial" w:cs="Arial"/>
          <w:sz w:val="22"/>
          <w:szCs w:val="22"/>
        </w:rPr>
        <w:t xml:space="preserve"> </w:t>
      </w:r>
      <w:r w:rsidR="00381D0A" w:rsidRPr="00381D0A">
        <w:rPr>
          <w:rFonts w:ascii="Arial" w:hAnsi="Arial" w:cs="Arial"/>
          <w:sz w:val="22"/>
          <w:szCs w:val="22"/>
        </w:rPr>
        <w:t xml:space="preserve">stanowi </w:t>
      </w:r>
      <w:r w:rsidR="00381D0A" w:rsidRPr="00381D0A">
        <w:rPr>
          <w:rFonts w:ascii="Arial" w:hAnsi="Arial" w:cs="Arial"/>
          <w:b/>
          <w:sz w:val="22"/>
          <w:szCs w:val="22"/>
        </w:rPr>
        <w:t xml:space="preserve">załącznik nr 4 </w:t>
      </w:r>
      <w:r w:rsidR="00381D0A" w:rsidRPr="00381D0A">
        <w:rPr>
          <w:rFonts w:ascii="Arial" w:hAnsi="Arial" w:cs="Arial"/>
          <w:sz w:val="22"/>
          <w:szCs w:val="22"/>
        </w:rPr>
        <w:t xml:space="preserve">do niniejszego obwieszczenia. </w:t>
      </w:r>
    </w:p>
    <w:p w14:paraId="5604F229" w14:textId="77777777" w:rsidR="00E87015" w:rsidRDefault="00E87015" w:rsidP="001D0C19">
      <w:pPr>
        <w:pStyle w:val="Default"/>
        <w:numPr>
          <w:ilvl w:val="0"/>
          <w:numId w:val="2"/>
        </w:numPr>
        <w:spacing w:after="133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0C19">
        <w:rPr>
          <w:rFonts w:ascii="Arial" w:hAnsi="Arial" w:cs="Arial"/>
          <w:sz w:val="22"/>
          <w:szCs w:val="22"/>
        </w:rPr>
        <w:lastRenderedPageBreak/>
        <w:t xml:space="preserve">Wydanie przedmiotu przetargu nabywcy następuje po zawarciu umowy sprzedaży i po zapłaceniu zaoferowanej ceny nabycia powiększonej o należny podatek VAT zgodnie z obowiązującymi przepisami. </w:t>
      </w:r>
    </w:p>
    <w:p w14:paraId="16CB05A9" w14:textId="225C89C8" w:rsidR="001D0C19" w:rsidRDefault="001D0C19" w:rsidP="001D0C19">
      <w:pPr>
        <w:pStyle w:val="Default"/>
        <w:numPr>
          <w:ilvl w:val="0"/>
          <w:numId w:val="2"/>
        </w:numPr>
        <w:spacing w:after="133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Odbiór </w:t>
      </w:r>
      <w:r w:rsidR="004B1A7A">
        <w:rPr>
          <w:rFonts w:ascii="Arial" w:hAnsi="Arial" w:cs="Arial"/>
          <w:sz w:val="22"/>
          <w:szCs w:val="22"/>
        </w:rPr>
        <w:t xml:space="preserve">zakupionego zestawu/ów </w:t>
      </w:r>
      <w:r>
        <w:rPr>
          <w:rFonts w:ascii="Arial" w:hAnsi="Arial" w:cs="Arial"/>
          <w:sz w:val="22"/>
          <w:szCs w:val="22"/>
        </w:rPr>
        <w:t>pakietów sprzętu wojskowego musi nastąpić w</w:t>
      </w:r>
      <w:r w:rsidRPr="001D0C19">
        <w:rPr>
          <w:rFonts w:ascii="Arial" w:hAnsi="Arial" w:cs="Arial"/>
          <w:sz w:val="22"/>
          <w:szCs w:val="22"/>
        </w:rPr>
        <w:t xml:space="preserve"> terminie </w:t>
      </w:r>
      <w:r w:rsidR="00255218">
        <w:rPr>
          <w:rFonts w:ascii="Arial" w:hAnsi="Arial" w:cs="Arial"/>
          <w:sz w:val="22"/>
          <w:szCs w:val="22"/>
        </w:rPr>
        <w:t>do 6</w:t>
      </w:r>
      <w:r w:rsidR="004B1A7A">
        <w:rPr>
          <w:rFonts w:ascii="Arial" w:hAnsi="Arial" w:cs="Arial"/>
          <w:sz w:val="22"/>
          <w:szCs w:val="22"/>
        </w:rPr>
        <w:t xml:space="preserve"> tygodni</w:t>
      </w:r>
      <w:r>
        <w:rPr>
          <w:rFonts w:ascii="Arial" w:hAnsi="Arial" w:cs="Arial"/>
          <w:sz w:val="22"/>
          <w:szCs w:val="22"/>
        </w:rPr>
        <w:t xml:space="preserve"> od dnia zawarcia umowy sprzedaży. </w:t>
      </w:r>
    </w:p>
    <w:p w14:paraId="05A4D40E" w14:textId="77777777" w:rsidR="001D0C19" w:rsidRPr="001D0C19" w:rsidRDefault="001D0C19" w:rsidP="001D0C19">
      <w:pPr>
        <w:pStyle w:val="Default"/>
        <w:numPr>
          <w:ilvl w:val="0"/>
          <w:numId w:val="2"/>
        </w:numPr>
        <w:spacing w:after="133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0C19">
        <w:rPr>
          <w:rFonts w:ascii="Arial" w:hAnsi="Arial" w:cs="Arial"/>
          <w:sz w:val="22"/>
          <w:szCs w:val="22"/>
        </w:rPr>
        <w:t>Warunki przekazania odpadów:</w:t>
      </w:r>
    </w:p>
    <w:p w14:paraId="1F67BE48" w14:textId="77777777" w:rsidR="001D0C19" w:rsidRPr="001D0C19" w:rsidRDefault="001D0C19" w:rsidP="001D0C19">
      <w:pPr>
        <w:pStyle w:val="Bezodstpw"/>
        <w:numPr>
          <w:ilvl w:val="0"/>
          <w:numId w:val="4"/>
        </w:numPr>
        <w:tabs>
          <w:tab w:val="left" w:pos="142"/>
        </w:tabs>
        <w:ind w:left="709" w:hanging="283"/>
        <w:jc w:val="both"/>
        <w:rPr>
          <w:rFonts w:ascii="Arial" w:hAnsi="Arial" w:cs="Arial"/>
        </w:rPr>
      </w:pPr>
      <w:r w:rsidRPr="001D0C19">
        <w:rPr>
          <w:rFonts w:ascii="Arial" w:hAnsi="Arial" w:cs="Arial"/>
        </w:rPr>
        <w:t>Podstawą przekazania odpadów jest Karta Przekazania Odpadów oraz dowód wydania tzw. Wydanie Zewnętrzne („WZ”) sporządzone przez PRZEKAZUJĄCEGO.</w:t>
      </w:r>
    </w:p>
    <w:p w14:paraId="69FB958A" w14:textId="77777777" w:rsidR="001D0C19" w:rsidRPr="001D0C19" w:rsidRDefault="001D0C19" w:rsidP="001D0C19">
      <w:pPr>
        <w:pStyle w:val="Bezodstpw"/>
        <w:numPr>
          <w:ilvl w:val="0"/>
          <w:numId w:val="4"/>
        </w:numPr>
        <w:tabs>
          <w:tab w:val="left" w:pos="142"/>
        </w:tabs>
        <w:ind w:left="709" w:hanging="283"/>
        <w:jc w:val="both"/>
        <w:rPr>
          <w:rFonts w:ascii="Arial" w:hAnsi="Arial" w:cs="Arial"/>
        </w:rPr>
      </w:pPr>
      <w:r w:rsidRPr="001D0C19">
        <w:rPr>
          <w:rFonts w:ascii="Arial" w:hAnsi="Arial" w:cs="Arial"/>
        </w:rPr>
        <w:t>Z chwilą podpisania przez ODBIORCĘ dowodu wydania „WZ”- Wydanie Zewnętrzne z magazynu, na ODBIORCĘ przechodzi całkowita   odpowiedzialność i ryzyko za gospodarowanie odpadami.</w:t>
      </w:r>
    </w:p>
    <w:p w14:paraId="73A4B09D" w14:textId="77777777" w:rsidR="001D0C19" w:rsidRPr="001D0C19" w:rsidRDefault="001D0C19" w:rsidP="001D0C19">
      <w:pPr>
        <w:pStyle w:val="Bezodstpw"/>
        <w:numPr>
          <w:ilvl w:val="0"/>
          <w:numId w:val="4"/>
        </w:numPr>
        <w:tabs>
          <w:tab w:val="left" w:pos="142"/>
        </w:tabs>
        <w:ind w:left="709" w:hanging="283"/>
        <w:jc w:val="both"/>
        <w:rPr>
          <w:rFonts w:ascii="Arial" w:hAnsi="Arial" w:cs="Arial"/>
        </w:rPr>
      </w:pPr>
      <w:r w:rsidRPr="001D0C19">
        <w:rPr>
          <w:rFonts w:ascii="Arial" w:hAnsi="Arial" w:cs="Arial"/>
        </w:rPr>
        <w:t>Sporządzenie Karty Przekazania Odpadów odbywać się będzie w Bazie danych o produktach i opakowaniach oraz gospodarce odpadami (BDO).</w:t>
      </w:r>
    </w:p>
    <w:p w14:paraId="10185CF1" w14:textId="77777777" w:rsidR="001D0C19" w:rsidRPr="001D0C19" w:rsidRDefault="001D0C19" w:rsidP="001D0C19">
      <w:pPr>
        <w:pStyle w:val="Bezodstpw"/>
        <w:numPr>
          <w:ilvl w:val="0"/>
          <w:numId w:val="4"/>
        </w:numPr>
        <w:tabs>
          <w:tab w:val="left" w:pos="142"/>
        </w:tabs>
        <w:ind w:left="709" w:hanging="283"/>
        <w:jc w:val="both"/>
        <w:rPr>
          <w:rFonts w:ascii="Arial" w:hAnsi="Arial" w:cs="Arial"/>
        </w:rPr>
      </w:pPr>
      <w:r w:rsidRPr="001D0C19">
        <w:rPr>
          <w:rFonts w:ascii="Arial" w:hAnsi="Arial" w:cs="Arial"/>
        </w:rPr>
        <w:t>Po otrzymaniu danych transportowych od ODBIORCY, tj.: daty odbioru odpadów, danych transportującego odpady, miejsca przekazania odpadów, numeru rejestracyjnego pojazdu, którym transportowany będzie odpad, planowanej godzinie rozpoczęcia transportu odpadu, PRZEKAZUJĄCY wygeneruje Kartę przekazania odpadów w rejestrze BDO.</w:t>
      </w:r>
    </w:p>
    <w:p w14:paraId="11B23E3B" w14:textId="77777777" w:rsidR="001D0C19" w:rsidRDefault="001D0C19" w:rsidP="001D0C19">
      <w:pPr>
        <w:pStyle w:val="Bezodstpw"/>
        <w:numPr>
          <w:ilvl w:val="0"/>
          <w:numId w:val="4"/>
        </w:numPr>
        <w:tabs>
          <w:tab w:val="left" w:pos="142"/>
        </w:tabs>
        <w:ind w:left="709" w:hanging="283"/>
        <w:jc w:val="both"/>
        <w:rPr>
          <w:rFonts w:ascii="Arial" w:hAnsi="Arial" w:cs="Arial"/>
        </w:rPr>
      </w:pPr>
      <w:r w:rsidRPr="001D0C19">
        <w:rPr>
          <w:rFonts w:ascii="Arial" w:hAnsi="Arial" w:cs="Arial"/>
        </w:rPr>
        <w:t>Po każdorazowym wyładunku odpadów z pojazdu w docelowym miejscu zbierania lub zagospodarowania odpadó</w:t>
      </w:r>
      <w:r>
        <w:rPr>
          <w:rFonts w:ascii="Arial" w:hAnsi="Arial" w:cs="Arial"/>
        </w:rPr>
        <w:t xml:space="preserve">w ODBIORCA odpowiedzialny jest </w:t>
      </w:r>
      <w:r w:rsidRPr="001D0C19">
        <w:rPr>
          <w:rFonts w:ascii="Arial" w:hAnsi="Arial" w:cs="Arial"/>
        </w:rPr>
        <w:t>za niezwłoczne potwierdzenie przyjęcia i transportu odpadów w systemie BDO.</w:t>
      </w:r>
    </w:p>
    <w:p w14:paraId="25F59917" w14:textId="48263BA9" w:rsidR="00840623" w:rsidRPr="001D0C19" w:rsidRDefault="00840623" w:rsidP="001D0C19">
      <w:pPr>
        <w:pStyle w:val="Bezodstpw"/>
        <w:numPr>
          <w:ilvl w:val="0"/>
          <w:numId w:val="4"/>
        </w:numPr>
        <w:tabs>
          <w:tab w:val="left" w:pos="142"/>
        </w:tabs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Kupujący jest zobowiązany aby w dniu odbioru odpadów posiadać aktualne zezwolenie</w:t>
      </w:r>
      <w:r>
        <w:rPr>
          <w:rFonts w:ascii="Arial" w:hAnsi="Arial" w:cs="Arial"/>
        </w:rPr>
        <w:br/>
        <w:t>na zbieranie odpadów lub zezwolenie na przetwarzanie odpadów.</w:t>
      </w:r>
    </w:p>
    <w:p w14:paraId="7E0A0524" w14:textId="22D0C532" w:rsidR="001D0C19" w:rsidRPr="00840623" w:rsidRDefault="001D0C19" w:rsidP="00840623">
      <w:pPr>
        <w:pStyle w:val="Default"/>
        <w:spacing w:after="133"/>
        <w:ind w:left="927"/>
        <w:jc w:val="both"/>
        <w:rPr>
          <w:rFonts w:ascii="Arial" w:hAnsi="Arial" w:cs="Arial"/>
          <w:sz w:val="22"/>
          <w:szCs w:val="22"/>
        </w:rPr>
      </w:pPr>
    </w:p>
    <w:p w14:paraId="6174409E" w14:textId="39B573A9" w:rsidR="001D0C19" w:rsidRDefault="00E87015" w:rsidP="00E8701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87015">
        <w:rPr>
          <w:rFonts w:ascii="Arial" w:hAnsi="Arial" w:cs="Arial"/>
          <w:b/>
          <w:bCs/>
          <w:sz w:val="22"/>
          <w:szCs w:val="22"/>
        </w:rPr>
        <w:t xml:space="preserve">Dodatkowe informacje pod numerem telefonu: </w:t>
      </w:r>
      <w:r w:rsidR="00E204C4">
        <w:rPr>
          <w:rFonts w:ascii="Arial" w:hAnsi="Arial" w:cs="Arial"/>
          <w:sz w:val="22"/>
          <w:szCs w:val="22"/>
        </w:rPr>
        <w:t>695 555 316</w:t>
      </w:r>
    </w:p>
    <w:p w14:paraId="43DFE80E" w14:textId="77777777" w:rsidR="00E87015" w:rsidRPr="00E87015" w:rsidRDefault="00E87015" w:rsidP="00E8701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87015">
        <w:rPr>
          <w:rFonts w:ascii="Arial" w:hAnsi="Arial" w:cs="Arial"/>
          <w:sz w:val="22"/>
          <w:szCs w:val="22"/>
        </w:rPr>
        <w:t xml:space="preserve"> </w:t>
      </w:r>
    </w:p>
    <w:p w14:paraId="7FD6482F" w14:textId="77777777" w:rsidR="00E87015" w:rsidRPr="001D0C19" w:rsidRDefault="00E87015" w:rsidP="00E87015">
      <w:pPr>
        <w:pStyle w:val="Default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D0C19">
        <w:rPr>
          <w:rFonts w:ascii="Arial" w:hAnsi="Arial" w:cs="Arial"/>
          <w:b/>
          <w:sz w:val="22"/>
          <w:szCs w:val="22"/>
          <w:u w:val="single"/>
        </w:rPr>
        <w:t xml:space="preserve">Załączniki: </w:t>
      </w:r>
    </w:p>
    <w:p w14:paraId="5A9C30E1" w14:textId="77777777" w:rsidR="001D0C19" w:rsidRPr="00E87015" w:rsidRDefault="001D0C19" w:rsidP="00E87015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50C00AE" w14:textId="77777777" w:rsidR="001D0C19" w:rsidRPr="004C63CB" w:rsidRDefault="001D0C19" w:rsidP="001D0C19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 w:rsidRPr="004C63CB">
        <w:rPr>
          <w:rFonts w:ascii="Arial" w:hAnsi="Arial" w:cs="Arial"/>
          <w:i/>
          <w:sz w:val="22"/>
          <w:szCs w:val="22"/>
        </w:rPr>
        <w:t>Zał. nr 1</w:t>
      </w:r>
      <w:r w:rsidR="00E87015" w:rsidRPr="004C63CB">
        <w:rPr>
          <w:rFonts w:ascii="Arial" w:hAnsi="Arial" w:cs="Arial"/>
          <w:i/>
          <w:sz w:val="22"/>
          <w:szCs w:val="22"/>
        </w:rPr>
        <w:t xml:space="preserve"> – </w:t>
      </w:r>
      <w:r w:rsidRPr="004C63CB">
        <w:rPr>
          <w:rFonts w:ascii="Arial" w:hAnsi="Arial" w:cs="Arial"/>
          <w:i/>
          <w:sz w:val="22"/>
          <w:szCs w:val="22"/>
        </w:rPr>
        <w:t xml:space="preserve">wykaz - </w:t>
      </w:r>
      <w:r w:rsidR="00E87015" w:rsidRPr="004C63CB">
        <w:rPr>
          <w:rFonts w:ascii="Arial" w:hAnsi="Arial" w:cs="Arial"/>
          <w:i/>
          <w:sz w:val="22"/>
          <w:szCs w:val="22"/>
        </w:rPr>
        <w:t xml:space="preserve">formularz ofertowy </w:t>
      </w:r>
    </w:p>
    <w:p w14:paraId="2882DDFE" w14:textId="77777777" w:rsidR="00E87015" w:rsidRPr="004C63CB" w:rsidRDefault="00E87015" w:rsidP="001D0C19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 w:rsidRPr="004C63CB">
        <w:rPr>
          <w:rFonts w:ascii="Arial" w:hAnsi="Arial" w:cs="Arial"/>
          <w:i/>
          <w:sz w:val="22"/>
          <w:szCs w:val="22"/>
        </w:rPr>
        <w:t xml:space="preserve">Zał. nr 2 – wzór oświadczenia dot. rodzaju transportowanych odpadów, </w:t>
      </w:r>
    </w:p>
    <w:p w14:paraId="3F8B1764" w14:textId="77777777" w:rsidR="00E87015" w:rsidRPr="004C63CB" w:rsidRDefault="001D0C19" w:rsidP="001D0C19">
      <w:pPr>
        <w:spacing w:after="0" w:line="240" w:lineRule="auto"/>
        <w:jc w:val="both"/>
        <w:rPr>
          <w:rFonts w:ascii="Arial" w:hAnsi="Arial" w:cs="Arial"/>
          <w:i/>
        </w:rPr>
      </w:pPr>
      <w:r w:rsidRPr="004C63CB">
        <w:rPr>
          <w:rFonts w:ascii="Arial" w:hAnsi="Arial" w:cs="Arial"/>
          <w:i/>
        </w:rPr>
        <w:t>Zał. nr 3 – wzór upoważnienia</w:t>
      </w:r>
    </w:p>
    <w:p w14:paraId="3CF81411" w14:textId="1426B302" w:rsidR="00E00556" w:rsidRPr="004C63CB" w:rsidRDefault="001D0C19" w:rsidP="001D0C19">
      <w:pPr>
        <w:spacing w:after="0" w:line="240" w:lineRule="auto"/>
        <w:jc w:val="both"/>
        <w:rPr>
          <w:rFonts w:ascii="Arial" w:hAnsi="Arial" w:cs="Arial"/>
          <w:i/>
        </w:rPr>
      </w:pPr>
      <w:r w:rsidRPr="004C63CB">
        <w:rPr>
          <w:rFonts w:ascii="Arial" w:hAnsi="Arial" w:cs="Arial"/>
          <w:i/>
        </w:rPr>
        <w:t>Zał. nr 4 – wzór umowy sprzedaży</w:t>
      </w:r>
    </w:p>
    <w:p w14:paraId="50BA0C19" w14:textId="76E15147" w:rsidR="001D0C19" w:rsidRPr="00076202" w:rsidRDefault="0094462E" w:rsidP="00E87015">
      <w:pPr>
        <w:jc w:val="both"/>
        <w:rPr>
          <w:rFonts w:ascii="Arial" w:hAnsi="Arial" w:cs="Arial"/>
          <w:i/>
        </w:rPr>
      </w:pPr>
      <w:r w:rsidRPr="00076202">
        <w:rPr>
          <w:rFonts w:ascii="Arial" w:hAnsi="Arial" w:cs="Arial"/>
          <w:i/>
        </w:rPr>
        <w:t>Zał.</w:t>
      </w:r>
      <w:r w:rsidR="00E00556">
        <w:rPr>
          <w:rFonts w:ascii="Arial" w:hAnsi="Arial" w:cs="Arial"/>
          <w:i/>
        </w:rPr>
        <w:t xml:space="preserve"> </w:t>
      </w:r>
      <w:r w:rsidRPr="00076202">
        <w:rPr>
          <w:rFonts w:ascii="Arial" w:hAnsi="Arial" w:cs="Arial"/>
          <w:i/>
        </w:rPr>
        <w:t>nr 5  - wzór  klauzuli informacyjnej</w:t>
      </w:r>
    </w:p>
    <w:p w14:paraId="0C6EF825" w14:textId="77777777" w:rsidR="00E87015" w:rsidRPr="00E87015" w:rsidRDefault="00E87015" w:rsidP="001D0C19">
      <w:pPr>
        <w:pStyle w:val="Default"/>
        <w:spacing w:after="85"/>
        <w:jc w:val="both"/>
        <w:rPr>
          <w:rFonts w:ascii="Arial" w:hAnsi="Arial" w:cs="Arial"/>
          <w:bCs/>
          <w:sz w:val="22"/>
          <w:szCs w:val="22"/>
        </w:rPr>
      </w:pPr>
    </w:p>
    <w:p w14:paraId="18326DD9" w14:textId="77777777" w:rsidR="00E87015" w:rsidRPr="00E87015" w:rsidRDefault="00E87015" w:rsidP="00E87015">
      <w:pPr>
        <w:pStyle w:val="Default"/>
        <w:spacing w:after="85"/>
        <w:jc w:val="both"/>
        <w:rPr>
          <w:rFonts w:ascii="Arial" w:hAnsi="Arial" w:cs="Arial"/>
          <w:sz w:val="22"/>
          <w:szCs w:val="22"/>
        </w:rPr>
      </w:pPr>
    </w:p>
    <w:p w14:paraId="61ACDF78" w14:textId="77777777" w:rsidR="000451B4" w:rsidRPr="00B7154D" w:rsidRDefault="000451B4" w:rsidP="00E87015">
      <w:pPr>
        <w:pStyle w:val="Default"/>
        <w:spacing w:after="75"/>
        <w:jc w:val="both"/>
        <w:rPr>
          <w:rFonts w:ascii="Arial" w:hAnsi="Arial" w:cs="Arial"/>
          <w:bCs/>
          <w:sz w:val="22"/>
          <w:szCs w:val="22"/>
        </w:rPr>
      </w:pPr>
    </w:p>
    <w:p w14:paraId="4005DCEE" w14:textId="77777777" w:rsidR="009E55C4" w:rsidRDefault="009E55C4" w:rsidP="009E55C4">
      <w:pPr>
        <w:pStyle w:val="Default"/>
        <w:rPr>
          <w:sz w:val="21"/>
          <w:szCs w:val="21"/>
        </w:rPr>
      </w:pPr>
    </w:p>
    <w:sectPr w:rsidR="009E55C4" w:rsidSect="00B12F11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EF4100B" w16cid:durableId="283EB93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F5563"/>
    <w:multiLevelType w:val="hybridMultilevel"/>
    <w:tmpl w:val="815ABBB2"/>
    <w:lvl w:ilvl="0" w:tplc="7526A45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F13686"/>
    <w:multiLevelType w:val="hybridMultilevel"/>
    <w:tmpl w:val="709A3DFA"/>
    <w:lvl w:ilvl="0" w:tplc="A720252E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E456C5"/>
    <w:multiLevelType w:val="hybridMultilevel"/>
    <w:tmpl w:val="F8D25420"/>
    <w:lvl w:ilvl="0" w:tplc="478409B8">
      <w:start w:val="1"/>
      <w:numFmt w:val="decimal"/>
      <w:lvlText w:val="%1."/>
      <w:lvlJc w:val="center"/>
      <w:pPr>
        <w:ind w:left="1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1" w:hanging="360"/>
      </w:pPr>
    </w:lvl>
    <w:lvl w:ilvl="2" w:tplc="0415001B" w:tentative="1">
      <w:start w:val="1"/>
      <w:numFmt w:val="lowerRoman"/>
      <w:lvlText w:val="%3."/>
      <w:lvlJc w:val="right"/>
      <w:pPr>
        <w:ind w:left="2861" w:hanging="180"/>
      </w:pPr>
    </w:lvl>
    <w:lvl w:ilvl="3" w:tplc="0415000F" w:tentative="1">
      <w:start w:val="1"/>
      <w:numFmt w:val="decimal"/>
      <w:lvlText w:val="%4."/>
      <w:lvlJc w:val="left"/>
      <w:pPr>
        <w:ind w:left="3581" w:hanging="360"/>
      </w:pPr>
    </w:lvl>
    <w:lvl w:ilvl="4" w:tplc="04150019" w:tentative="1">
      <w:start w:val="1"/>
      <w:numFmt w:val="lowerLetter"/>
      <w:lvlText w:val="%5."/>
      <w:lvlJc w:val="left"/>
      <w:pPr>
        <w:ind w:left="4301" w:hanging="360"/>
      </w:pPr>
    </w:lvl>
    <w:lvl w:ilvl="5" w:tplc="0415001B" w:tentative="1">
      <w:start w:val="1"/>
      <w:numFmt w:val="lowerRoman"/>
      <w:lvlText w:val="%6."/>
      <w:lvlJc w:val="right"/>
      <w:pPr>
        <w:ind w:left="5021" w:hanging="180"/>
      </w:pPr>
    </w:lvl>
    <w:lvl w:ilvl="6" w:tplc="0415000F" w:tentative="1">
      <w:start w:val="1"/>
      <w:numFmt w:val="decimal"/>
      <w:lvlText w:val="%7."/>
      <w:lvlJc w:val="left"/>
      <w:pPr>
        <w:ind w:left="5741" w:hanging="360"/>
      </w:pPr>
    </w:lvl>
    <w:lvl w:ilvl="7" w:tplc="04150019" w:tentative="1">
      <w:start w:val="1"/>
      <w:numFmt w:val="lowerLetter"/>
      <w:lvlText w:val="%8."/>
      <w:lvlJc w:val="left"/>
      <w:pPr>
        <w:ind w:left="6461" w:hanging="360"/>
      </w:pPr>
    </w:lvl>
    <w:lvl w:ilvl="8" w:tplc="041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3" w15:restartNumberingAfterBreak="0">
    <w:nsid w:val="66022C85"/>
    <w:multiLevelType w:val="hybridMultilevel"/>
    <w:tmpl w:val="47AA9BEE"/>
    <w:lvl w:ilvl="0" w:tplc="86D4137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gnieszka Kostrzewa">
    <w15:presenceInfo w15:providerId="AD" w15:userId="S-1-5-21-3870913872-170205264-2408756390-12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5C4"/>
    <w:rsid w:val="000451B4"/>
    <w:rsid w:val="00054D8D"/>
    <w:rsid w:val="00076202"/>
    <w:rsid w:val="000C2C91"/>
    <w:rsid w:val="001261B7"/>
    <w:rsid w:val="0013118B"/>
    <w:rsid w:val="001A2D02"/>
    <w:rsid w:val="001D0C19"/>
    <w:rsid w:val="001D17D2"/>
    <w:rsid w:val="001E2B1C"/>
    <w:rsid w:val="002100AB"/>
    <w:rsid w:val="00235F66"/>
    <w:rsid w:val="00255218"/>
    <w:rsid w:val="002736BF"/>
    <w:rsid w:val="002C670C"/>
    <w:rsid w:val="002E3D50"/>
    <w:rsid w:val="002F314D"/>
    <w:rsid w:val="00300BA9"/>
    <w:rsid w:val="0036749C"/>
    <w:rsid w:val="00371D71"/>
    <w:rsid w:val="0037770E"/>
    <w:rsid w:val="00381D0A"/>
    <w:rsid w:val="003833A8"/>
    <w:rsid w:val="003960B1"/>
    <w:rsid w:val="003C00C2"/>
    <w:rsid w:val="003E7031"/>
    <w:rsid w:val="004361BC"/>
    <w:rsid w:val="0045699E"/>
    <w:rsid w:val="004B1A7A"/>
    <w:rsid w:val="004B389F"/>
    <w:rsid w:val="004C5AB2"/>
    <w:rsid w:val="004C63CB"/>
    <w:rsid w:val="004D512E"/>
    <w:rsid w:val="004E2B63"/>
    <w:rsid w:val="00531B0E"/>
    <w:rsid w:val="00570CA1"/>
    <w:rsid w:val="005A4C0A"/>
    <w:rsid w:val="005C11A5"/>
    <w:rsid w:val="006B4A19"/>
    <w:rsid w:val="00787296"/>
    <w:rsid w:val="00793D51"/>
    <w:rsid w:val="007960F4"/>
    <w:rsid w:val="00840623"/>
    <w:rsid w:val="0089487F"/>
    <w:rsid w:val="008D008F"/>
    <w:rsid w:val="008D2ABF"/>
    <w:rsid w:val="009428B7"/>
    <w:rsid w:val="0094462E"/>
    <w:rsid w:val="00991F65"/>
    <w:rsid w:val="009A18E1"/>
    <w:rsid w:val="009D13CF"/>
    <w:rsid w:val="009E55C4"/>
    <w:rsid w:val="00A56819"/>
    <w:rsid w:val="00AA70E1"/>
    <w:rsid w:val="00B12F11"/>
    <w:rsid w:val="00B309DD"/>
    <w:rsid w:val="00B3343F"/>
    <w:rsid w:val="00B704D1"/>
    <w:rsid w:val="00B7154D"/>
    <w:rsid w:val="00B8232A"/>
    <w:rsid w:val="00B95450"/>
    <w:rsid w:val="00BD0CC0"/>
    <w:rsid w:val="00BE26FA"/>
    <w:rsid w:val="00C61B94"/>
    <w:rsid w:val="00CA0D90"/>
    <w:rsid w:val="00CB25B0"/>
    <w:rsid w:val="00CB7484"/>
    <w:rsid w:val="00D222E0"/>
    <w:rsid w:val="00DE0E13"/>
    <w:rsid w:val="00E00556"/>
    <w:rsid w:val="00E204C4"/>
    <w:rsid w:val="00E52ED5"/>
    <w:rsid w:val="00E87015"/>
    <w:rsid w:val="00EA40AF"/>
    <w:rsid w:val="00EE3A11"/>
    <w:rsid w:val="00F34DFF"/>
    <w:rsid w:val="00FC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F3A08"/>
  <w15:docId w15:val="{E2F91B77-CEF7-4E99-9BF6-4091DF16D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4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E55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1">
    <w:name w:val="Heading #1_"/>
    <w:basedOn w:val="Domylnaczcionkaakapitu"/>
    <w:link w:val="Heading10"/>
    <w:rsid w:val="00FC646A"/>
    <w:rPr>
      <w:rFonts w:ascii="Calibri" w:eastAsia="Calibri" w:hAnsi="Calibri" w:cs="Calibri"/>
      <w:sz w:val="32"/>
      <w:szCs w:val="32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FC646A"/>
    <w:pPr>
      <w:widowControl w:val="0"/>
      <w:shd w:val="clear" w:color="auto" w:fill="FFFFFF"/>
      <w:spacing w:after="360" w:line="346" w:lineRule="exact"/>
      <w:jc w:val="both"/>
      <w:outlineLvl w:val="0"/>
    </w:pPr>
    <w:rPr>
      <w:rFonts w:ascii="Calibri" w:eastAsia="Calibri" w:hAnsi="Calibri" w:cs="Calibri"/>
      <w:sz w:val="32"/>
      <w:szCs w:val="32"/>
    </w:rPr>
  </w:style>
  <w:style w:type="paragraph" w:styleId="Akapitzlist">
    <w:name w:val="List Paragraph"/>
    <w:basedOn w:val="Normalny"/>
    <w:qFormat/>
    <w:rsid w:val="00FC646A"/>
    <w:pPr>
      <w:widowControl w:val="0"/>
      <w:spacing w:after="0" w:line="240" w:lineRule="auto"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FC646A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1D0C1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D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0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0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hyperlink" Target="mailto:przetargi.sprzedaz@witu.mil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zetargi.sprzedaz@witu.mil.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D7A9C-F055-4D9F-B3ED-3E43417BF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1763</Words>
  <Characters>10583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Pilucik</dc:creator>
  <cp:lastModifiedBy>Agnieszka Kostrzewa</cp:lastModifiedBy>
  <cp:revision>9</cp:revision>
  <cp:lastPrinted>2023-06-21T10:15:00Z</cp:lastPrinted>
  <dcterms:created xsi:type="dcterms:W3CDTF">2023-06-26T08:27:00Z</dcterms:created>
  <dcterms:modified xsi:type="dcterms:W3CDTF">2023-07-03T07:15:00Z</dcterms:modified>
</cp:coreProperties>
</file>